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Lines="0" w:afterLines="0" w:line="590" w:lineRule="exact"/>
        <w:ind w:firstLine="0" w:firstLineChars="0"/>
        <w:jc w:val="left"/>
        <w:textAlignment w:val="auto"/>
        <w:rPr>
          <w:rFonts w:hint="eastAsia" w:ascii="黑体" w:hAnsi="黑体" w:eastAsia="黑体" w:cs="黑体"/>
          <w:snapToGrid w:val="0"/>
          <w:color w:val="auto"/>
          <w:kern w:val="0"/>
          <w:sz w:val="32"/>
          <w:szCs w:val="32"/>
          <w:lang w:val="en-US" w:eastAsia="zh-CN"/>
          <w:rPrChange w:id="1" w:author="廖丽萍" w:date="2022-10-25T14:33:58Z">
            <w:rPr>
              <w:rFonts w:hint="eastAsia" w:ascii="方正小标宋简体" w:hAnsi="方正小标宋简体" w:eastAsia="方正小标宋简体" w:cs="方正小标宋简体"/>
              <w:snapToGrid w:val="0"/>
              <w:color w:val="auto"/>
              <w:kern w:val="0"/>
              <w:sz w:val="44"/>
              <w:szCs w:val="44"/>
              <w:lang w:val="en-US" w:eastAsia="zh-CN"/>
            </w:rPr>
          </w:rPrChange>
        </w:rPr>
        <w:pPrChange w:id="0" w:author="廖丽萍" w:date="2022-10-25T14:33:53Z">
          <w:pPr>
            <w:keepNext w:val="0"/>
            <w:keepLines w:val="0"/>
            <w:pageBreakBefore w:val="0"/>
            <w:widowControl w:val="0"/>
            <w:kinsoku/>
            <w:wordWrap/>
            <w:overflowPunct/>
            <w:topLinePunct w:val="0"/>
            <w:autoSpaceDE/>
            <w:autoSpaceDN/>
            <w:bidi w:val="0"/>
            <w:adjustRightInd w:val="0"/>
            <w:snapToGrid w:val="0"/>
            <w:spacing w:beforeLines="0" w:afterLines="0" w:line="590" w:lineRule="exact"/>
            <w:ind w:firstLine="0" w:firstLineChars="0"/>
            <w:jc w:val="left"/>
            <w:textAlignment w:val="auto"/>
          </w:pPr>
        </w:pPrChange>
      </w:pPr>
      <w:r>
        <w:rPr>
          <w:rFonts w:hint="eastAsia" w:ascii="黑体" w:hAnsi="黑体" w:eastAsia="黑体" w:cs="黑体"/>
          <w:snapToGrid w:val="0"/>
          <w:color w:val="auto"/>
          <w:kern w:val="0"/>
          <w:sz w:val="32"/>
          <w:szCs w:val="32"/>
          <w:rPrChange w:id="2" w:author="廖丽萍" w:date="2022-10-25T14:33:58Z">
            <w:rPr>
              <w:rFonts w:hint="eastAsia" w:ascii="仿宋_GB2312" w:hAnsi="仿宋_GB2312" w:eastAsia="仿宋_GB2312" w:cs="仿宋_GB2312"/>
              <w:snapToGrid w:val="0"/>
              <w:color w:val="auto"/>
              <w:kern w:val="0"/>
              <w:sz w:val="32"/>
              <w:szCs w:val="32"/>
            </w:rPr>
          </w:rPrChange>
        </w:rPr>
        <w:t>附件</w:t>
      </w:r>
      <w:r>
        <w:rPr>
          <w:rFonts w:hint="eastAsia" w:ascii="黑体" w:hAnsi="黑体" w:eastAsia="黑体" w:cs="黑体"/>
          <w:snapToGrid w:val="0"/>
          <w:color w:val="auto"/>
          <w:kern w:val="0"/>
          <w:sz w:val="32"/>
          <w:szCs w:val="32"/>
          <w:lang w:val="en-US" w:eastAsia="zh-CN"/>
          <w:rPrChange w:id="3" w:author="廖丽萍" w:date="2022-10-25T14:33:58Z">
            <w:rPr>
              <w:rFonts w:hint="eastAsia" w:ascii="仿宋_GB2312" w:hAnsi="仿宋_GB2312" w:eastAsia="仿宋_GB2312" w:cs="仿宋_GB2312"/>
              <w:snapToGrid w:val="0"/>
              <w:color w:val="auto"/>
              <w:kern w:val="0"/>
              <w:sz w:val="32"/>
              <w:szCs w:val="32"/>
              <w:lang w:val="en-US" w:eastAsia="zh-CN"/>
            </w:rPr>
          </w:rPrChange>
        </w:rPr>
        <w:t>1</w:t>
      </w:r>
    </w:p>
    <w:p>
      <w:pPr>
        <w:keepNext w:val="0"/>
        <w:keepLines w:val="0"/>
        <w:pageBreakBefore w:val="0"/>
        <w:widowControl w:val="0"/>
        <w:kinsoku/>
        <w:wordWrap/>
        <w:overflowPunct/>
        <w:topLinePunct w:val="0"/>
        <w:autoSpaceDE/>
        <w:autoSpaceDN/>
        <w:bidi w:val="0"/>
        <w:adjustRightInd w:val="0"/>
        <w:snapToGrid w:val="0"/>
        <w:spacing w:beforeLines="0" w:afterLines="0" w:line="590" w:lineRule="exact"/>
        <w:ind w:firstLine="0" w:firstLineChars="0"/>
        <w:jc w:val="center"/>
        <w:textAlignment w:val="auto"/>
        <w:rPr>
          <w:rFonts w:hint="eastAsia" w:ascii="仿宋_GB2312" w:hAnsi="仿宋_GB2312" w:eastAsia="仿宋_GB2312" w:cs="仿宋_GB2312"/>
          <w:snapToGrid w:val="0"/>
          <w:color w:val="auto"/>
          <w:kern w:val="0"/>
          <w:sz w:val="32"/>
          <w:szCs w:val="32"/>
          <w:lang w:val="en-US" w:eastAsia="zh-CN"/>
          <w:rPrChange w:id="5" w:author="廖丽萍" w:date="2022-10-25T14:33:38Z">
            <w:rPr>
              <w:rFonts w:hint="eastAsia" w:ascii="方正小标宋简体" w:hAnsi="方正小标宋简体" w:eastAsia="方正小标宋简体" w:cs="方正小标宋简体"/>
              <w:snapToGrid w:val="0"/>
              <w:color w:val="auto"/>
              <w:kern w:val="0"/>
              <w:sz w:val="44"/>
              <w:szCs w:val="44"/>
              <w:lang w:val="en-US" w:eastAsia="zh-CN"/>
            </w:rPr>
          </w:rPrChange>
        </w:rPr>
        <w:pPrChange w:id="4" w:author="廖丽萍" w:date="2022-10-25T14:33:53Z">
          <w:pPr>
            <w:keepNext w:val="0"/>
            <w:keepLines w:val="0"/>
            <w:pageBreakBefore w:val="0"/>
            <w:widowControl w:val="0"/>
            <w:kinsoku/>
            <w:wordWrap/>
            <w:overflowPunct/>
            <w:topLinePunct w:val="0"/>
            <w:autoSpaceDE/>
            <w:autoSpaceDN/>
            <w:bidi w:val="0"/>
            <w:adjustRightInd w:val="0"/>
            <w:snapToGrid w:val="0"/>
            <w:spacing w:beforeLines="0" w:afterLines="0" w:line="590" w:lineRule="exact"/>
            <w:ind w:firstLine="0" w:firstLineChars="0"/>
            <w:jc w:val="center"/>
            <w:textAlignment w:val="auto"/>
          </w:pPr>
        </w:pPrChange>
      </w:pPr>
    </w:p>
    <w:p>
      <w:pPr>
        <w:keepNext w:val="0"/>
        <w:keepLines w:val="0"/>
        <w:pageBreakBefore w:val="0"/>
        <w:widowControl w:val="0"/>
        <w:kinsoku/>
        <w:wordWrap/>
        <w:overflowPunct/>
        <w:topLinePunct w:val="0"/>
        <w:autoSpaceDE/>
        <w:autoSpaceDN/>
        <w:bidi w:val="0"/>
        <w:adjustRightInd w:val="0"/>
        <w:snapToGrid w:val="0"/>
        <w:spacing w:beforeLines="0" w:afterLines="0" w:line="590" w:lineRule="exact"/>
        <w:ind w:firstLine="0" w:firstLineChars="0"/>
        <w:jc w:val="center"/>
        <w:textAlignment w:val="auto"/>
        <w:rPr>
          <w:ins w:id="7" w:author="廖丽萍" w:date="2022-10-25T14:34:04Z"/>
          <w:rFonts w:hint="eastAsia" w:ascii="方正小标宋简体" w:hAnsi="方正小标宋简体" w:eastAsia="方正小标宋简体" w:cs="方正小标宋简体"/>
          <w:snapToGrid w:val="0"/>
          <w:color w:val="auto"/>
          <w:kern w:val="0"/>
          <w:sz w:val="44"/>
          <w:szCs w:val="44"/>
        </w:rPr>
        <w:pPrChange w:id="6" w:author="廖丽萍" w:date="2022-10-25T14:33:53Z">
          <w:pPr>
            <w:keepNext w:val="0"/>
            <w:keepLines w:val="0"/>
            <w:pageBreakBefore w:val="0"/>
            <w:widowControl w:val="0"/>
            <w:kinsoku/>
            <w:wordWrap/>
            <w:overflowPunct/>
            <w:topLinePunct w:val="0"/>
            <w:autoSpaceDE/>
            <w:autoSpaceDN/>
            <w:bidi w:val="0"/>
            <w:adjustRightInd w:val="0"/>
            <w:snapToGrid w:val="0"/>
            <w:spacing w:beforeLines="0" w:afterLines="0" w:line="590" w:lineRule="exact"/>
            <w:ind w:firstLine="0" w:firstLineChars="0"/>
            <w:jc w:val="center"/>
            <w:textAlignment w:val="auto"/>
          </w:pPr>
        </w:pPrChange>
      </w:pPr>
      <w:r>
        <w:rPr>
          <w:rFonts w:hint="eastAsia" w:ascii="方正小标宋简体" w:hAnsi="方正小标宋简体" w:eastAsia="方正小标宋简体" w:cs="方正小标宋简体"/>
          <w:snapToGrid w:val="0"/>
          <w:color w:val="auto"/>
          <w:kern w:val="0"/>
          <w:sz w:val="44"/>
          <w:szCs w:val="44"/>
          <w:lang w:val="en-US" w:eastAsia="zh-CN"/>
        </w:rPr>
        <w:t>省级绿色高质高效创建项目</w:t>
      </w:r>
      <w:r>
        <w:rPr>
          <w:rFonts w:hint="eastAsia" w:ascii="方正小标宋简体" w:hAnsi="方正小标宋简体" w:eastAsia="方正小标宋简体" w:cs="方正小标宋简体"/>
          <w:snapToGrid w:val="0"/>
          <w:color w:val="auto"/>
          <w:kern w:val="0"/>
          <w:sz w:val="44"/>
          <w:szCs w:val="44"/>
        </w:rPr>
        <w:t>申报</w:t>
      </w:r>
    </w:p>
    <w:p>
      <w:pPr>
        <w:keepNext w:val="0"/>
        <w:keepLines w:val="0"/>
        <w:pageBreakBefore w:val="0"/>
        <w:widowControl w:val="0"/>
        <w:kinsoku/>
        <w:wordWrap/>
        <w:overflowPunct/>
        <w:topLinePunct w:val="0"/>
        <w:autoSpaceDE/>
        <w:autoSpaceDN/>
        <w:bidi w:val="0"/>
        <w:adjustRightInd w:val="0"/>
        <w:snapToGrid w:val="0"/>
        <w:spacing w:beforeLines="0" w:afterLines="0" w:line="590" w:lineRule="exact"/>
        <w:ind w:firstLine="0" w:firstLineChars="0"/>
        <w:jc w:val="center"/>
        <w:textAlignment w:val="auto"/>
        <w:rPr>
          <w:rFonts w:hint="eastAsia" w:ascii="方正小标宋简体" w:hAnsi="方正小标宋简体" w:eastAsia="方正小标宋简体" w:cs="方正小标宋简体"/>
          <w:snapToGrid w:val="0"/>
          <w:color w:val="auto"/>
          <w:kern w:val="0"/>
          <w:sz w:val="44"/>
          <w:szCs w:val="44"/>
        </w:rPr>
        <w:pPrChange w:id="8" w:author="廖丽萍" w:date="2022-10-25T14:33:53Z">
          <w:pPr>
            <w:keepNext w:val="0"/>
            <w:keepLines w:val="0"/>
            <w:pageBreakBefore w:val="0"/>
            <w:widowControl w:val="0"/>
            <w:kinsoku/>
            <w:wordWrap/>
            <w:overflowPunct/>
            <w:topLinePunct w:val="0"/>
            <w:autoSpaceDE/>
            <w:autoSpaceDN/>
            <w:bidi w:val="0"/>
            <w:adjustRightInd w:val="0"/>
            <w:snapToGrid w:val="0"/>
            <w:spacing w:beforeLines="0" w:afterLines="0" w:line="590" w:lineRule="exact"/>
            <w:ind w:firstLine="0" w:firstLineChars="0"/>
            <w:jc w:val="center"/>
            <w:textAlignment w:val="auto"/>
          </w:pPr>
        </w:pPrChange>
      </w:pPr>
      <w:r>
        <w:rPr>
          <w:rFonts w:hint="eastAsia" w:ascii="方正小标宋简体" w:hAnsi="方正小标宋简体" w:eastAsia="方正小标宋简体" w:cs="方正小标宋简体"/>
          <w:snapToGrid w:val="0"/>
          <w:color w:val="auto"/>
          <w:kern w:val="0"/>
          <w:sz w:val="44"/>
          <w:szCs w:val="44"/>
        </w:rPr>
        <w:t>入库指南</w:t>
      </w:r>
    </w:p>
    <w:p>
      <w:pPr>
        <w:keepNext w:val="0"/>
        <w:keepLines w:val="0"/>
        <w:pageBreakBefore w:val="0"/>
        <w:widowControl w:val="0"/>
        <w:kinsoku/>
        <w:wordWrap/>
        <w:overflowPunct/>
        <w:topLinePunct w:val="0"/>
        <w:autoSpaceDE/>
        <w:autoSpaceDN/>
        <w:bidi w:val="0"/>
        <w:adjustRightInd w:val="0"/>
        <w:snapToGrid w:val="0"/>
        <w:spacing w:beforeLines="0" w:afterLines="0" w:line="590" w:lineRule="exact"/>
        <w:ind w:firstLine="0" w:firstLineChars="0"/>
        <w:jc w:val="center"/>
        <w:textAlignment w:val="auto"/>
        <w:rPr>
          <w:rFonts w:hint="eastAsia" w:ascii="仿宋_GB2312" w:hAnsi="仿宋_GB2312" w:eastAsia="仿宋_GB2312" w:cs="仿宋_GB2312"/>
          <w:snapToGrid w:val="0"/>
          <w:color w:val="auto"/>
          <w:kern w:val="0"/>
          <w:sz w:val="32"/>
          <w:szCs w:val="32"/>
          <w:rPrChange w:id="10" w:author="廖丽萍" w:date="2022-10-25T14:33:38Z">
            <w:rPr>
              <w:rFonts w:hint="eastAsia" w:ascii="方正小标宋简体" w:hAnsi="方正小标宋简体" w:eastAsia="方正小标宋简体" w:cs="方正小标宋简体"/>
              <w:snapToGrid w:val="0"/>
              <w:color w:val="auto"/>
              <w:kern w:val="0"/>
              <w:sz w:val="44"/>
              <w:szCs w:val="44"/>
            </w:rPr>
          </w:rPrChange>
        </w:rPr>
        <w:pPrChange w:id="9" w:author="廖丽萍" w:date="2022-10-25T14:33:53Z">
          <w:pPr>
            <w:keepNext w:val="0"/>
            <w:keepLines w:val="0"/>
            <w:pageBreakBefore w:val="0"/>
            <w:widowControl w:val="0"/>
            <w:kinsoku/>
            <w:wordWrap/>
            <w:overflowPunct/>
            <w:topLinePunct w:val="0"/>
            <w:autoSpaceDE/>
            <w:autoSpaceDN/>
            <w:bidi w:val="0"/>
            <w:adjustRightInd w:val="0"/>
            <w:snapToGrid w:val="0"/>
            <w:spacing w:beforeLines="0" w:afterLines="0" w:line="590" w:lineRule="exact"/>
            <w:ind w:firstLine="0" w:firstLineChars="0"/>
            <w:jc w:val="center"/>
            <w:textAlignment w:val="auto"/>
          </w:pPr>
        </w:pPrChange>
      </w:pPr>
    </w:p>
    <w:p>
      <w:pPr>
        <w:adjustRightInd w:val="0"/>
        <w:snapToGrid w:val="0"/>
        <w:spacing w:beforeLines="0" w:afterLines="0" w:line="590" w:lineRule="exact"/>
        <w:ind w:firstLine="640" w:firstLineChars="200"/>
        <w:rPr>
          <w:rFonts w:hint="eastAsia" w:ascii="黑体" w:hAnsi="黑体" w:eastAsia="黑体" w:cs="黑体"/>
          <w:snapToGrid w:val="0"/>
          <w:color w:val="auto"/>
          <w:kern w:val="0"/>
          <w:sz w:val="32"/>
          <w:szCs w:val="32"/>
          <w:lang w:val="en-US" w:eastAsia="zh-CN"/>
        </w:rPr>
        <w:pPrChange w:id="11" w:author="廖丽萍" w:date="2022-10-25T14:33:53Z">
          <w:pPr>
            <w:adjustRightInd w:val="0"/>
            <w:snapToGrid w:val="0"/>
            <w:spacing w:beforeLines="0" w:afterLines="0" w:line="590" w:lineRule="exact"/>
            <w:ind w:firstLine="640" w:firstLineChars="200"/>
          </w:pPr>
        </w:pPrChange>
      </w:pPr>
      <w:r>
        <w:rPr>
          <w:rFonts w:hint="eastAsia" w:ascii="黑体" w:hAnsi="黑体" w:eastAsia="黑体" w:cs="黑体"/>
          <w:snapToGrid w:val="0"/>
          <w:color w:val="auto"/>
          <w:kern w:val="0"/>
          <w:sz w:val="32"/>
          <w:szCs w:val="32"/>
          <w:lang w:val="en-US" w:eastAsia="zh-CN"/>
        </w:rPr>
        <w:t>一、总体目标</w:t>
      </w:r>
    </w:p>
    <w:p>
      <w:pPr>
        <w:adjustRightInd w:val="0"/>
        <w:snapToGrid w:val="0"/>
        <w:spacing w:beforeLines="0" w:afterLines="0" w:line="590" w:lineRule="exact"/>
        <w:ind w:firstLine="640" w:firstLineChars="200"/>
        <w:rPr>
          <w:rFonts w:hint="eastAsia" w:ascii="仿宋_GB2312" w:hAnsi="仿宋_GB2312" w:eastAsia="仿宋_GB2312" w:cs="仿宋_GB2312"/>
          <w:sz w:val="32"/>
          <w:szCs w:val="32"/>
          <w:lang w:val="en-US" w:eastAsia="zh-CN"/>
        </w:rPr>
        <w:pPrChange w:id="12" w:author="廖丽萍" w:date="2022-10-25T14:33:53Z">
          <w:pPr>
            <w:ind w:firstLine="640" w:firstLineChars="200"/>
          </w:pPr>
        </w:pPrChange>
      </w:pPr>
      <w:r>
        <w:rPr>
          <w:rFonts w:hint="eastAsia" w:ascii="仿宋_GB2312" w:hAnsi="仿宋_GB2312" w:eastAsia="仿宋_GB2312" w:cs="仿宋_GB2312"/>
          <w:sz w:val="32"/>
          <w:szCs w:val="32"/>
          <w:lang w:val="en-US" w:eastAsia="zh-CN"/>
        </w:rPr>
        <w:t>实施重要农产品保障战略，确保实现粮食和重要农产品有效供给，在全省建设一批绿色高质高效示范片，集成推广一批绿色高质高效技术模式，带动大面积区域性均衡发展，促进农产品稳产高产、节本增效和提质增效。</w:t>
      </w:r>
    </w:p>
    <w:p>
      <w:pPr>
        <w:adjustRightInd w:val="0"/>
        <w:snapToGrid w:val="0"/>
        <w:spacing w:beforeLines="0" w:afterLines="0" w:line="590" w:lineRule="exact"/>
        <w:ind w:firstLine="640" w:firstLineChars="200"/>
        <w:rPr>
          <w:rFonts w:hint="eastAsia" w:ascii="黑体" w:hAnsi="黑体" w:eastAsia="黑体" w:cs="黑体"/>
          <w:snapToGrid w:val="0"/>
          <w:color w:val="auto"/>
          <w:kern w:val="0"/>
          <w:sz w:val="32"/>
          <w:szCs w:val="32"/>
          <w:lang w:val="en-US" w:eastAsia="zh-CN"/>
        </w:rPr>
        <w:pPrChange w:id="13" w:author="廖丽萍" w:date="2022-10-25T14:33:53Z">
          <w:pPr>
            <w:adjustRightInd w:val="0"/>
            <w:snapToGrid w:val="0"/>
            <w:spacing w:beforeLines="0" w:afterLines="0" w:line="590" w:lineRule="exact"/>
            <w:ind w:firstLine="640" w:firstLineChars="200"/>
          </w:pPr>
        </w:pPrChange>
      </w:pPr>
      <w:r>
        <w:rPr>
          <w:rFonts w:hint="eastAsia" w:ascii="黑体" w:hAnsi="黑体" w:eastAsia="黑体" w:cs="黑体"/>
          <w:snapToGrid w:val="0"/>
          <w:color w:val="auto"/>
          <w:kern w:val="0"/>
          <w:sz w:val="32"/>
          <w:szCs w:val="32"/>
          <w:lang w:val="en-US" w:eastAsia="zh-CN"/>
        </w:rPr>
        <w:t>二、建设内容</w:t>
      </w:r>
    </w:p>
    <w:p>
      <w:pPr>
        <w:adjustRightInd w:val="0"/>
        <w:snapToGrid w:val="0"/>
        <w:spacing w:beforeLines="0" w:afterLines="0" w:line="590" w:lineRule="exact"/>
        <w:ind w:firstLine="640" w:firstLineChars="200"/>
        <w:rPr>
          <w:rFonts w:hint="eastAsia" w:ascii="仿宋_GB2312" w:hAnsi="仿宋_GB2312" w:eastAsia="仿宋_GB2312" w:cs="仿宋_GB2312"/>
          <w:sz w:val="32"/>
          <w:szCs w:val="32"/>
          <w:lang w:val="en-US" w:eastAsia="zh-CN"/>
        </w:rPr>
        <w:pPrChange w:id="14" w:author="廖丽萍" w:date="2022-10-25T14:33:53Z">
          <w:pPr>
            <w:ind w:firstLine="640" w:firstLineChars="200"/>
          </w:pPr>
        </w:pPrChange>
      </w:pPr>
      <w:ins w:id="15" w:author="张小强" w:date="2022-10-21T14:22:13Z">
        <w:r>
          <w:rPr>
            <w:rFonts w:hint="eastAsia" w:ascii="仿宋_GB2312" w:hAnsi="仿宋_GB2312" w:eastAsia="仿宋_GB2312" w:cs="仿宋_GB2312"/>
            <w:b w:val="0"/>
            <w:bCs w:val="0"/>
            <w:sz w:val="32"/>
            <w:szCs w:val="32"/>
            <w:lang w:val="en-US" w:eastAsia="zh-CN"/>
          </w:rPr>
          <w:t>以县为单位建设一批绿色高质高效示范片，每个水稻、玉米、薯类</w:t>
        </w:r>
      </w:ins>
      <w:ins w:id="16" w:author="张小强" w:date="2022-10-21T14:24:46Z">
        <w:r>
          <w:rPr>
            <w:rFonts w:hint="eastAsia" w:ascii="仿宋_GB2312" w:hAnsi="仿宋_GB2312" w:eastAsia="仿宋_GB2312" w:cs="仿宋_GB2312"/>
            <w:b w:val="0"/>
            <w:bCs w:val="0"/>
            <w:sz w:val="32"/>
            <w:szCs w:val="32"/>
            <w:lang w:val="en-US" w:eastAsia="zh-CN"/>
          </w:rPr>
          <w:t>、</w:t>
        </w:r>
      </w:ins>
      <w:ins w:id="17" w:author="张小强" w:date="2022-10-21T14:22:56Z">
        <w:r>
          <w:rPr>
            <w:rFonts w:hint="eastAsia" w:ascii="仿宋_GB2312" w:hAnsi="仿宋_GB2312" w:eastAsia="仿宋_GB2312" w:cs="仿宋_GB2312"/>
            <w:b w:val="0"/>
            <w:bCs w:val="0"/>
            <w:sz w:val="32"/>
            <w:szCs w:val="32"/>
            <w:lang w:val="en-US" w:eastAsia="zh-CN"/>
          </w:rPr>
          <w:t>花生、大豆、油菜籽</w:t>
        </w:r>
      </w:ins>
      <w:ins w:id="18" w:author="张小强" w:date="2022-10-21T14:22:13Z">
        <w:r>
          <w:rPr>
            <w:rFonts w:hint="eastAsia" w:ascii="仿宋_GB2312" w:hAnsi="仿宋_GB2312" w:eastAsia="仿宋_GB2312" w:cs="仿宋_GB2312"/>
            <w:b w:val="0"/>
            <w:bCs w:val="0"/>
            <w:sz w:val="32"/>
            <w:szCs w:val="32"/>
            <w:lang w:val="en-US" w:eastAsia="zh-CN"/>
          </w:rPr>
          <w:t>等示范片面积相对连片不少于1000亩。</w:t>
        </w:r>
      </w:ins>
      <w:ins w:id="19" w:author="张小强" w:date="2022-10-21T14:22:13Z">
        <w:r>
          <w:rPr>
            <w:rFonts w:hint="eastAsia" w:ascii="仿宋_GB2312" w:hAnsi="仿宋_GB2312" w:eastAsia="仿宋_GB2312" w:cs="仿宋_GB2312"/>
            <w:sz w:val="32"/>
            <w:szCs w:val="32"/>
            <w:lang w:val="en-US" w:eastAsia="zh-CN"/>
          </w:rPr>
          <w:t>大力推行统一良种供应、统一肥水管理、统一病虫防控、统一技术指导、统一机械作业的“五统一”，开展小面积高产攻关和大面积示范推广，实现良田、良种、良法、良机、良制配套，将专家产量转化为农户产量，把典型产量转化为大田产量，辐射带动大面积均衡增产，实现“低产变高产、高产更高产、逆境能稳产”</w:t>
        </w:r>
      </w:ins>
      <w:ins w:id="20" w:author="张小强" w:date="2022-10-21T14:22:13Z">
        <w:r>
          <w:rPr>
            <w:rFonts w:hint="eastAsia" w:ascii="仿宋_GB2312" w:hAnsi="仿宋_GB2312" w:eastAsia="仿宋_GB2312" w:cs="仿宋_GB2312"/>
            <w:color w:val="auto"/>
            <w:sz w:val="32"/>
            <w:szCs w:val="32"/>
            <w:lang w:val="en-US" w:eastAsia="zh-CN"/>
          </w:rPr>
          <w:t>。树立项目标识牌，联结一批新型经营主体，组织现场观摩示范，宣传创建成效和典型案例</w:t>
        </w:r>
      </w:ins>
      <w:del w:id="21" w:author="张小强" w:date="2022-10-21T14:22:13Z">
        <w:r>
          <w:rPr>
            <w:rFonts w:hint="eastAsia" w:ascii="仿宋_GB2312" w:hAnsi="仿宋_GB2312" w:eastAsia="仿宋_GB2312" w:cs="仿宋_GB2312"/>
            <w:b w:val="0"/>
            <w:bCs w:val="0"/>
            <w:sz w:val="32"/>
            <w:szCs w:val="32"/>
            <w:lang w:val="en-US" w:eastAsia="zh-CN"/>
          </w:rPr>
          <w:delText>以县为单位建设一批绿色高质高效示范片，每个水稻、玉米、薯类等示范片面积相对连片不少于1000亩，花生、大豆、油菜籽等示范片面积相对连片不少于200亩。每个</w:delText>
        </w:r>
      </w:del>
      <w:del w:id="22" w:author="张小强" w:date="2022-10-21T14:22:13Z">
        <w:r>
          <w:rPr>
            <w:rFonts w:hint="eastAsia" w:ascii="仿宋_GB2312" w:hAnsi="仿宋_GB2312" w:eastAsia="仿宋_GB2312" w:cs="仿宋_GB2312"/>
            <w:sz w:val="32"/>
            <w:szCs w:val="32"/>
            <w:lang w:val="en-US" w:eastAsia="zh-CN"/>
          </w:rPr>
          <w:delText>示范片集成推广一项技术模式，集成良种良法良机，开展亩产高产攻关，实现“低产变高产、高产更高产、逆境能稳产”</w:delText>
        </w:r>
      </w:del>
      <w:del w:id="23" w:author="张小强" w:date="2022-10-21T14:22:13Z">
        <w:r>
          <w:rPr>
            <w:rFonts w:hint="eastAsia" w:ascii="仿宋_GB2312" w:hAnsi="仿宋_GB2312" w:eastAsia="仿宋_GB2312" w:cs="仿宋_GB2312"/>
            <w:color w:val="auto"/>
            <w:sz w:val="32"/>
            <w:szCs w:val="32"/>
            <w:lang w:val="en-US" w:eastAsia="zh-CN"/>
          </w:rPr>
          <w:delText>。树立项目标识牌，联结一批新型经营主体，组织现场观摩示范，宣传创建成效和典型案例</w:delText>
        </w:r>
      </w:del>
      <w:r>
        <w:rPr>
          <w:rFonts w:hint="eastAsia" w:ascii="仿宋_GB2312" w:hAnsi="仿宋_GB2312" w:eastAsia="仿宋_GB2312" w:cs="仿宋_GB2312"/>
          <w:color w:val="auto"/>
          <w:sz w:val="32"/>
          <w:szCs w:val="32"/>
          <w:lang w:val="en-US" w:eastAsia="zh-CN"/>
        </w:rPr>
        <w:t>。</w:t>
      </w:r>
    </w:p>
    <w:p>
      <w:pPr>
        <w:adjustRightInd w:val="0"/>
        <w:snapToGrid w:val="0"/>
        <w:spacing w:beforeLines="0" w:afterLines="0" w:line="590" w:lineRule="exact"/>
        <w:ind w:firstLine="640" w:firstLineChars="200"/>
        <w:rPr>
          <w:rFonts w:hint="eastAsia" w:ascii="黑体" w:hAnsi="黑体" w:eastAsia="黑体" w:cs="黑体"/>
          <w:snapToGrid w:val="0"/>
          <w:color w:val="auto"/>
          <w:kern w:val="0"/>
          <w:sz w:val="32"/>
          <w:szCs w:val="32"/>
          <w:lang w:val="en-US" w:eastAsia="zh-CN"/>
        </w:rPr>
        <w:pPrChange w:id="24" w:author="廖丽萍" w:date="2022-10-25T14:33:53Z">
          <w:pPr>
            <w:adjustRightInd w:val="0"/>
            <w:snapToGrid w:val="0"/>
            <w:spacing w:beforeLines="0" w:afterLines="0" w:line="590" w:lineRule="exact"/>
            <w:ind w:firstLine="640" w:firstLineChars="200"/>
          </w:pPr>
        </w:pPrChange>
      </w:pPr>
      <w:r>
        <w:rPr>
          <w:rFonts w:hint="eastAsia" w:ascii="黑体" w:hAnsi="黑体" w:eastAsia="黑体" w:cs="黑体"/>
          <w:snapToGrid w:val="0"/>
          <w:color w:val="auto"/>
          <w:kern w:val="0"/>
          <w:sz w:val="32"/>
          <w:szCs w:val="32"/>
          <w:lang w:val="en-US" w:eastAsia="zh-CN"/>
        </w:rPr>
        <w:t>三．绩效目标</w:t>
      </w:r>
    </w:p>
    <w:p>
      <w:pPr>
        <w:adjustRightInd w:val="0"/>
        <w:snapToGrid w:val="0"/>
        <w:spacing w:beforeLines="0" w:afterLines="0" w:line="590" w:lineRule="exact"/>
        <w:ind w:firstLine="640" w:firstLineChars="200"/>
        <w:rPr>
          <w:rFonts w:hint="eastAsia" w:ascii="仿宋_GB2312" w:hAnsi="仿宋_GB2312" w:eastAsia="仿宋_GB2312" w:cs="仿宋_GB2312"/>
          <w:sz w:val="32"/>
          <w:szCs w:val="32"/>
          <w:lang w:val="en-US" w:eastAsia="zh-CN"/>
        </w:rPr>
        <w:pPrChange w:id="25" w:author="廖丽萍" w:date="2022-10-25T14:33:53Z">
          <w:pPr>
            <w:ind w:firstLine="640" w:firstLineChars="200"/>
          </w:pPr>
        </w:pPrChange>
      </w:pPr>
      <w:ins w:id="26" w:author="廖丽萍" w:date="2022-10-25T14:34:20Z">
        <w:r>
          <w:rPr>
            <w:rFonts w:hint="eastAsia" w:ascii="仿宋_GB2312" w:hAnsi="仿宋_GB2312" w:eastAsia="仿宋_GB2312" w:cs="仿宋_GB2312"/>
            <w:sz w:val="32"/>
            <w:szCs w:val="32"/>
            <w:lang w:val="en-US" w:eastAsia="zh-CN"/>
          </w:rPr>
          <w:t>（一）</w:t>
        </w:r>
      </w:ins>
      <w:del w:id="27" w:author="廖丽萍" w:date="2022-10-25T14:34:19Z">
        <w:r>
          <w:rPr>
            <w:rFonts w:hint="eastAsia" w:ascii="仿宋_GB2312" w:hAnsi="仿宋_GB2312" w:eastAsia="仿宋_GB2312" w:cs="仿宋_GB2312"/>
            <w:sz w:val="32"/>
            <w:szCs w:val="32"/>
            <w:lang w:val="en-US" w:eastAsia="zh-CN"/>
          </w:rPr>
          <w:delText>1、</w:delText>
        </w:r>
      </w:del>
      <w:r>
        <w:rPr>
          <w:rFonts w:hint="eastAsia" w:ascii="仿宋_GB2312" w:hAnsi="仿宋_GB2312" w:eastAsia="仿宋_GB2312" w:cs="仿宋_GB2312"/>
          <w:sz w:val="32"/>
          <w:szCs w:val="32"/>
          <w:lang w:val="en-US" w:eastAsia="zh-CN"/>
        </w:rPr>
        <w:t>示范片高产攻关目标原则上不低于水稻两季亩产1100公斤以上，玉米亩产1100公斤以上（鲜苞），马铃薯亩产3000公斤以上，花生亩产300公斤以上，大豆亩产200公斤以上，油菜籽亩产70公斤（白菜型）、150公斤（甘蓝型）以上（以上亩产攻关目标最终以省级专家组综合测算各县目标后下达为准）。</w:t>
      </w:r>
    </w:p>
    <w:p>
      <w:pPr>
        <w:adjustRightInd w:val="0"/>
        <w:snapToGrid w:val="0"/>
        <w:spacing w:beforeLines="0" w:afterLines="0" w:line="590" w:lineRule="exact"/>
        <w:ind w:firstLine="640" w:firstLineChars="200"/>
        <w:rPr>
          <w:rFonts w:hint="eastAsia" w:ascii="仿宋_GB2312" w:hAnsi="仿宋_GB2312" w:eastAsia="仿宋_GB2312" w:cs="仿宋_GB2312"/>
          <w:sz w:val="32"/>
          <w:szCs w:val="32"/>
          <w:lang w:val="en-US" w:eastAsia="zh-CN"/>
        </w:rPr>
        <w:pPrChange w:id="28" w:author="廖丽萍" w:date="2022-10-25T14:33:53Z">
          <w:pPr>
            <w:ind w:firstLine="640" w:firstLineChars="200"/>
          </w:pPr>
        </w:pPrChange>
      </w:pPr>
      <w:ins w:id="29" w:author="廖丽萍" w:date="2022-10-25T14:34:28Z">
        <w:r>
          <w:rPr>
            <w:rFonts w:hint="eastAsia" w:ascii="仿宋_GB2312" w:hAnsi="仿宋_GB2312" w:eastAsia="仿宋_GB2312" w:cs="仿宋_GB2312"/>
            <w:sz w:val="32"/>
            <w:szCs w:val="32"/>
            <w:lang w:val="en-US" w:eastAsia="zh-CN"/>
          </w:rPr>
          <w:t>（二</w:t>
        </w:r>
      </w:ins>
      <w:ins w:id="30" w:author="廖丽萍" w:date="2022-10-25T14:34:29Z">
        <w:r>
          <w:rPr>
            <w:rFonts w:hint="eastAsia" w:ascii="仿宋_GB2312" w:hAnsi="仿宋_GB2312" w:eastAsia="仿宋_GB2312" w:cs="仿宋_GB2312"/>
            <w:sz w:val="32"/>
            <w:szCs w:val="32"/>
            <w:lang w:val="en-US" w:eastAsia="zh-CN"/>
          </w:rPr>
          <w:t>）</w:t>
        </w:r>
      </w:ins>
      <w:del w:id="31" w:author="廖丽萍" w:date="2022-10-25T14:34:27Z">
        <w:r>
          <w:rPr>
            <w:rFonts w:hint="eastAsia" w:ascii="仿宋_GB2312" w:hAnsi="仿宋_GB2312" w:eastAsia="仿宋_GB2312" w:cs="仿宋_GB2312"/>
            <w:sz w:val="32"/>
            <w:szCs w:val="32"/>
            <w:lang w:val="en-US" w:eastAsia="zh-CN"/>
          </w:rPr>
          <w:delText>2、</w:delText>
        </w:r>
      </w:del>
      <w:r>
        <w:rPr>
          <w:rFonts w:hint="eastAsia" w:ascii="仿宋_GB2312" w:hAnsi="仿宋_GB2312" w:eastAsia="仿宋_GB2312" w:cs="仿宋_GB2312"/>
          <w:sz w:val="32"/>
          <w:szCs w:val="32"/>
          <w:lang w:val="en-US" w:eastAsia="zh-CN"/>
        </w:rPr>
        <w:t>示范片单位面积化肥农药用量</w:t>
      </w:r>
      <w:del w:id="32" w:author="张小强" w:date="2022-10-21T14:25:37Z">
        <w:r>
          <w:rPr>
            <w:rFonts w:hint="eastAsia" w:ascii="仿宋_GB2312" w:hAnsi="仿宋_GB2312" w:eastAsia="仿宋_GB2312" w:cs="仿宋_GB2312"/>
            <w:sz w:val="32"/>
            <w:szCs w:val="32"/>
            <w:lang w:val="en-US" w:eastAsia="zh-CN"/>
          </w:rPr>
          <w:delText>低于当地平均水平</w:delText>
        </w:r>
      </w:del>
      <w:ins w:id="33" w:author="张小强" w:date="2022-10-21T14:25:37Z">
        <w:r>
          <w:rPr>
            <w:rFonts w:hint="eastAsia" w:ascii="仿宋_GB2312" w:hAnsi="仿宋_GB2312" w:eastAsia="仿宋_GB2312" w:cs="仿宋_GB2312"/>
            <w:sz w:val="32"/>
            <w:szCs w:val="32"/>
            <w:lang w:val="en-US" w:eastAsia="zh-CN"/>
          </w:rPr>
          <w:t>减少</w:t>
        </w:r>
      </w:ins>
      <w:ins w:id="34" w:author="张小强" w:date="2022-10-21T14:25:41Z">
        <w:r>
          <w:rPr>
            <w:rFonts w:hint="eastAsia" w:ascii="仿宋_GB2312" w:hAnsi="仿宋_GB2312" w:eastAsia="仿宋_GB2312" w:cs="仿宋_GB2312"/>
            <w:sz w:val="32"/>
            <w:szCs w:val="32"/>
            <w:lang w:val="en-US" w:eastAsia="zh-CN"/>
          </w:rPr>
          <w:t>5%</w:t>
        </w:r>
      </w:ins>
      <w:ins w:id="35" w:author="张小强" w:date="2022-10-21T14:25:43Z">
        <w:r>
          <w:rPr>
            <w:rFonts w:hint="eastAsia" w:ascii="仿宋_GB2312" w:hAnsi="仿宋_GB2312" w:eastAsia="仿宋_GB2312" w:cs="仿宋_GB2312"/>
            <w:sz w:val="32"/>
            <w:szCs w:val="32"/>
            <w:lang w:val="en-US" w:eastAsia="zh-CN"/>
          </w:rPr>
          <w:t>以上</w:t>
        </w:r>
      </w:ins>
      <w:r>
        <w:rPr>
          <w:rFonts w:hint="eastAsia" w:ascii="仿宋_GB2312" w:hAnsi="仿宋_GB2312" w:eastAsia="仿宋_GB2312" w:cs="仿宋_GB2312"/>
          <w:sz w:val="32"/>
          <w:szCs w:val="32"/>
          <w:lang w:val="en-US" w:eastAsia="zh-CN"/>
        </w:rPr>
        <w:t>，病虫害绿色防控全覆盖、危害损失率控制在5%以内，带动示范县节本增效5%以上。</w:t>
      </w:r>
    </w:p>
    <w:p>
      <w:pPr>
        <w:adjustRightInd w:val="0"/>
        <w:snapToGrid w:val="0"/>
        <w:spacing w:beforeLines="0" w:afterLines="0" w:line="590" w:lineRule="exact"/>
        <w:ind w:firstLine="640" w:firstLineChars="200"/>
        <w:rPr>
          <w:rFonts w:hint="eastAsia" w:ascii="黑体" w:hAnsi="黑体" w:eastAsia="黑体" w:cs="黑体"/>
          <w:snapToGrid w:val="0"/>
          <w:color w:val="auto"/>
          <w:kern w:val="0"/>
          <w:sz w:val="32"/>
          <w:szCs w:val="32"/>
          <w:lang w:val="en-US" w:eastAsia="zh-CN"/>
        </w:rPr>
        <w:pPrChange w:id="36" w:author="廖丽萍" w:date="2022-10-25T14:33:53Z">
          <w:pPr>
            <w:adjustRightInd w:val="0"/>
            <w:snapToGrid w:val="0"/>
            <w:spacing w:beforeLines="0" w:afterLines="0" w:line="590" w:lineRule="exact"/>
            <w:ind w:firstLine="640" w:firstLineChars="200"/>
          </w:pPr>
        </w:pPrChange>
      </w:pPr>
      <w:r>
        <w:rPr>
          <w:rFonts w:hint="eastAsia" w:ascii="黑体" w:hAnsi="黑体" w:eastAsia="黑体" w:cs="黑体"/>
          <w:snapToGrid w:val="0"/>
          <w:color w:val="auto"/>
          <w:kern w:val="0"/>
          <w:sz w:val="32"/>
          <w:szCs w:val="32"/>
          <w:lang w:val="en-US" w:eastAsia="zh-CN"/>
        </w:rPr>
        <w:t>四、申报对象和条件</w:t>
      </w:r>
    </w:p>
    <w:p>
      <w:pPr>
        <w:adjustRightInd w:val="0"/>
        <w:snapToGrid w:val="0"/>
        <w:spacing w:beforeLines="0" w:afterLines="0" w:line="590" w:lineRule="exact"/>
        <w:ind w:firstLine="640" w:firstLineChars="200"/>
        <w:rPr>
          <w:rFonts w:hint="eastAsia" w:ascii="仿宋_GB2312" w:hAnsi="仿宋_GB2312" w:eastAsia="仿宋_GB2312" w:cs="仿宋_GB2312"/>
          <w:snapToGrid w:val="0"/>
          <w:color w:val="auto"/>
          <w:kern w:val="0"/>
          <w:sz w:val="32"/>
          <w:szCs w:val="32"/>
          <w:lang w:val="en-US" w:eastAsia="zh-CN"/>
          <w:rPrChange w:id="38" w:author="廖丽萍" w:date="2022-10-25T14:33:38Z">
            <w:rPr>
              <w:rFonts w:hint="default" w:ascii="黑体" w:hAnsi="黑体" w:eastAsia="黑体" w:cs="黑体"/>
              <w:snapToGrid w:val="0"/>
              <w:color w:val="auto"/>
              <w:kern w:val="0"/>
              <w:sz w:val="32"/>
              <w:szCs w:val="32"/>
              <w:lang w:val="en-US" w:eastAsia="zh-CN"/>
            </w:rPr>
          </w:rPrChange>
        </w:rPr>
        <w:pPrChange w:id="37" w:author="廖丽萍" w:date="2022-10-25T14:33:53Z">
          <w:pPr>
            <w:adjustRightInd w:val="0"/>
            <w:snapToGrid w:val="0"/>
            <w:spacing w:beforeLines="0" w:afterLines="0" w:line="590" w:lineRule="exact"/>
            <w:ind w:firstLine="640" w:firstLineChars="200"/>
          </w:pPr>
        </w:pPrChange>
      </w:pPr>
      <w:r>
        <w:rPr>
          <w:rFonts w:hint="eastAsia" w:ascii="仿宋_GB2312" w:hAnsi="仿宋_GB2312" w:eastAsia="仿宋_GB2312" w:cs="仿宋_GB2312"/>
          <w:sz w:val="32"/>
          <w:szCs w:val="32"/>
          <w:lang w:val="en-US" w:eastAsia="zh-CN"/>
        </w:rPr>
        <w:t>全省涉农县（市、区）均可申报，申报主体为县级农业农村部门或公益性农业技术推广单位。其中，53个稻谷重点县须申报3个以上水稻示范片（要求分布在不同乡镇），2个大豆重点县须申报1个以上大豆示范片，韶关、清远两市须推荐不少于1个县申报1个油菜籽示范片。每个县（市、区）申报创建作物种类不限。</w:t>
      </w:r>
    </w:p>
    <w:p>
      <w:pPr>
        <w:adjustRightInd w:val="0"/>
        <w:snapToGrid w:val="0"/>
        <w:spacing w:beforeLines="0" w:afterLines="0" w:line="590" w:lineRule="exact"/>
        <w:ind w:firstLine="640" w:firstLineChars="200"/>
        <w:rPr>
          <w:rFonts w:hint="eastAsia" w:ascii="黑体" w:hAnsi="黑体" w:eastAsia="黑体" w:cs="黑体"/>
          <w:snapToGrid w:val="0"/>
          <w:color w:val="auto"/>
          <w:kern w:val="0"/>
          <w:sz w:val="32"/>
          <w:szCs w:val="32"/>
          <w:lang w:val="en-US" w:eastAsia="zh-CN"/>
        </w:rPr>
        <w:pPrChange w:id="39" w:author="廖丽萍" w:date="2022-10-25T14:33:53Z">
          <w:pPr>
            <w:adjustRightInd w:val="0"/>
            <w:snapToGrid w:val="0"/>
            <w:spacing w:beforeLines="0" w:afterLines="0" w:line="590" w:lineRule="exact"/>
            <w:ind w:firstLine="640" w:firstLineChars="200"/>
          </w:pPr>
        </w:pPrChange>
      </w:pPr>
      <w:r>
        <w:rPr>
          <w:rFonts w:hint="eastAsia" w:ascii="黑体" w:hAnsi="黑体" w:eastAsia="黑体" w:cs="黑体"/>
          <w:snapToGrid w:val="0"/>
          <w:color w:val="auto"/>
          <w:kern w:val="0"/>
          <w:sz w:val="32"/>
          <w:szCs w:val="32"/>
          <w:lang w:val="en-US" w:eastAsia="zh-CN"/>
        </w:rPr>
        <w:t>五、项目资金额度</w:t>
      </w:r>
    </w:p>
    <w:p>
      <w:pPr>
        <w:adjustRightInd w:val="0"/>
        <w:snapToGrid w:val="0"/>
        <w:spacing w:beforeLines="0" w:afterLines="0" w:line="590" w:lineRule="exact"/>
        <w:ind w:firstLine="640" w:firstLineChars="200"/>
        <w:rPr>
          <w:rFonts w:hint="eastAsia" w:ascii="仿宋_GB2312" w:hAnsi="仿宋_GB2312" w:eastAsia="仿宋_GB2312" w:cs="仿宋_GB2312"/>
          <w:sz w:val="32"/>
          <w:szCs w:val="32"/>
          <w:lang w:val="en-US" w:eastAsia="zh-CN"/>
        </w:rPr>
        <w:pPrChange w:id="40" w:author="廖丽萍" w:date="2022-10-25T14:33:53Z">
          <w:pPr>
            <w:ind w:firstLine="640" w:firstLineChars="200"/>
          </w:pPr>
        </w:pPrChange>
      </w:pPr>
      <w:r>
        <w:rPr>
          <w:rFonts w:hint="eastAsia" w:ascii="仿宋_GB2312" w:hAnsi="仿宋_GB2312" w:eastAsia="仿宋_GB2312" w:cs="仿宋_GB2312"/>
          <w:sz w:val="32"/>
          <w:szCs w:val="32"/>
          <w:lang w:val="en-US" w:eastAsia="zh-CN"/>
        </w:rPr>
        <w:t>每个示范片补助资金不超过40万元测算，每个项目县拟补助专项资金不超过400万元。示范片数量和补助资金金额以项目下达任务为准。补助资金主要用于示范片采用新品种、新装备等物化投入的生产成本补助和技术推广服务补助。</w:t>
      </w:r>
    </w:p>
    <w:p>
      <w:pPr>
        <w:adjustRightInd w:val="0"/>
        <w:snapToGrid w:val="0"/>
        <w:spacing w:beforeLines="0" w:afterLines="0" w:line="590" w:lineRule="exact"/>
        <w:ind w:firstLine="640" w:firstLineChars="200"/>
        <w:rPr>
          <w:rFonts w:hint="eastAsia" w:ascii="黑体" w:hAnsi="黑体" w:eastAsia="黑体" w:cs="黑体"/>
          <w:snapToGrid w:val="0"/>
          <w:color w:val="auto"/>
          <w:kern w:val="0"/>
          <w:sz w:val="32"/>
          <w:szCs w:val="32"/>
          <w:lang w:val="en-US" w:eastAsia="zh-CN"/>
        </w:rPr>
        <w:pPrChange w:id="41" w:author="廖丽萍" w:date="2022-10-25T14:33:53Z">
          <w:pPr>
            <w:adjustRightInd w:val="0"/>
            <w:snapToGrid w:val="0"/>
            <w:spacing w:beforeLines="0" w:afterLines="0" w:line="590" w:lineRule="exact"/>
            <w:ind w:firstLine="640" w:firstLineChars="200"/>
          </w:pPr>
        </w:pPrChange>
      </w:pPr>
      <w:r>
        <w:rPr>
          <w:rFonts w:hint="eastAsia" w:ascii="黑体" w:hAnsi="黑体" w:eastAsia="黑体" w:cs="黑体"/>
          <w:snapToGrid w:val="0"/>
          <w:color w:val="auto"/>
          <w:kern w:val="0"/>
          <w:sz w:val="32"/>
          <w:szCs w:val="32"/>
          <w:lang w:val="en-US" w:eastAsia="zh-CN"/>
        </w:rPr>
        <w:t>六、申报材料要求</w:t>
      </w:r>
    </w:p>
    <w:p>
      <w:pPr>
        <w:keepNext w:val="0"/>
        <w:keepLines w:val="0"/>
        <w:pageBreakBefore w:val="0"/>
        <w:widowControl w:val="0"/>
        <w:kinsoku/>
        <w:wordWrap/>
        <w:overflowPunct/>
        <w:topLinePunct w:val="0"/>
        <w:autoSpaceDE/>
        <w:autoSpaceDN/>
        <w:bidi w:val="0"/>
        <w:adjustRightInd w:val="0"/>
        <w:snapToGrid w:val="0"/>
        <w:spacing w:beforeLines="0" w:afterLines="0" w:line="590" w:lineRule="exact"/>
        <w:ind w:firstLine="640" w:firstLineChars="200"/>
        <w:textAlignment w:val="auto"/>
        <w:rPr>
          <w:rFonts w:hint="eastAsia" w:ascii="仿宋_GB2312" w:hAnsi="仿宋_GB2312" w:eastAsia="仿宋_GB2312" w:cs="仿宋_GB2312"/>
          <w:snapToGrid w:val="0"/>
          <w:color w:val="auto"/>
          <w:kern w:val="0"/>
          <w:sz w:val="32"/>
          <w:szCs w:val="32"/>
          <w:highlight w:val="none"/>
        </w:rPr>
        <w:pPrChange w:id="42" w:author="廖丽萍" w:date="2022-10-25T14:33:53Z">
          <w:pPr>
            <w:keepNext w:val="0"/>
            <w:keepLines w:val="0"/>
            <w:pageBreakBefore w:val="0"/>
            <w:widowControl w:val="0"/>
            <w:kinsoku/>
            <w:wordWrap/>
            <w:overflowPunct/>
            <w:topLinePunct w:val="0"/>
            <w:autoSpaceDE/>
            <w:autoSpaceDN/>
            <w:bidi w:val="0"/>
            <w:adjustRightInd w:val="0"/>
            <w:snapToGrid w:val="0"/>
            <w:spacing w:beforeLines="0" w:afterLines="0" w:line="590" w:lineRule="exact"/>
            <w:ind w:firstLine="640" w:firstLineChars="200"/>
            <w:textAlignment w:val="auto"/>
          </w:pPr>
        </w:pPrChange>
      </w:pPr>
      <w:r>
        <w:rPr>
          <w:rFonts w:hint="eastAsia" w:ascii="仿宋_GB2312" w:hAnsi="仿宋_GB2312" w:eastAsia="仿宋_GB2312" w:cs="仿宋_GB2312"/>
          <w:kern w:val="0"/>
          <w:sz w:val="32"/>
          <w:szCs w:val="32"/>
          <w:highlight w:val="none"/>
          <w:lang w:val="en-US" w:eastAsia="zh-CN"/>
        </w:rPr>
        <w:t>项目申报书面材料一式三份按照《指南》规定的格式报送（有特殊规定的除外）。申报单位须于要求时间内前在</w:t>
      </w:r>
      <w:r>
        <w:rPr>
          <w:rFonts w:hint="eastAsia" w:ascii="仿宋_GB2312" w:hAnsi="仿宋_GB2312" w:eastAsia="仿宋_GB2312" w:cs="仿宋_GB2312"/>
          <w:snapToGrid w:val="0"/>
          <w:color w:val="auto"/>
          <w:kern w:val="0"/>
          <w:sz w:val="32"/>
          <w:szCs w:val="32"/>
        </w:rPr>
        <w:t>广东省农业农村厅专项资金管理系统</w:t>
      </w:r>
      <w:r>
        <w:rPr>
          <w:rFonts w:hint="eastAsia" w:ascii="仿宋_GB2312" w:hAnsi="仿宋_GB2312" w:eastAsia="仿宋_GB2312" w:cs="仿宋_GB2312"/>
          <w:snapToGrid w:val="0"/>
          <w:color w:val="auto"/>
          <w:kern w:val="0"/>
          <w:sz w:val="32"/>
          <w:szCs w:val="32"/>
          <w:lang w:eastAsia="zh-CN"/>
        </w:rPr>
        <w:t>中填报并将纸质材料</w:t>
      </w:r>
      <w:r>
        <w:rPr>
          <w:rFonts w:hint="eastAsia" w:ascii="仿宋_GB2312" w:hAnsi="仿宋_GB2312" w:eastAsia="仿宋_GB2312" w:cs="仿宋_GB2312"/>
          <w:kern w:val="0"/>
          <w:sz w:val="32"/>
          <w:szCs w:val="32"/>
          <w:highlight w:val="none"/>
          <w:lang w:val="en-US" w:eastAsia="zh-CN"/>
        </w:rPr>
        <w:t>报送至省农业农村厅农业农村投资项目中心，逾期不予受理。</w:t>
      </w:r>
      <w:r>
        <w:rPr>
          <w:rFonts w:hint="eastAsia" w:ascii="仿宋_GB2312" w:hAnsi="仿宋_GB2312" w:eastAsia="仿宋_GB2312" w:cs="仿宋_GB2312"/>
          <w:snapToGrid w:val="0"/>
          <w:color w:val="auto"/>
          <w:kern w:val="0"/>
          <w:sz w:val="32"/>
          <w:szCs w:val="32"/>
          <w:highlight w:val="none"/>
        </w:rPr>
        <w:t>书面材料包括：</w:t>
      </w:r>
    </w:p>
    <w:p>
      <w:pPr>
        <w:adjustRightInd w:val="0"/>
        <w:snapToGrid w:val="0"/>
        <w:spacing w:beforeLines="0" w:afterLines="0" w:line="590" w:lineRule="exact"/>
        <w:ind w:firstLine="640" w:firstLineChars="200"/>
        <w:rPr>
          <w:rFonts w:hint="eastAsia" w:ascii="仿宋_GB2312" w:hAnsi="仿宋_GB2312" w:eastAsia="仿宋_GB2312" w:cs="仿宋_GB2312"/>
          <w:sz w:val="32"/>
          <w:szCs w:val="32"/>
          <w:lang w:val="en-US" w:eastAsia="zh-CN"/>
        </w:rPr>
        <w:pPrChange w:id="43" w:author="廖丽萍" w:date="2022-10-25T14:33:53Z">
          <w:pPr>
            <w:ind w:firstLine="640" w:firstLineChars="200"/>
          </w:pPr>
        </w:pPrChange>
      </w:pPr>
      <w:ins w:id="44" w:author="廖丽萍" w:date="2022-10-25T14:34:40Z">
        <w:r>
          <w:rPr>
            <w:rFonts w:hint="eastAsia" w:ascii="仿宋_GB2312" w:hAnsi="仿宋_GB2312" w:eastAsia="仿宋_GB2312" w:cs="仿宋_GB2312"/>
            <w:sz w:val="32"/>
            <w:szCs w:val="32"/>
            <w:lang w:val="en-US" w:eastAsia="zh-CN"/>
          </w:rPr>
          <w:t>（</w:t>
        </w:r>
      </w:ins>
      <w:ins w:id="45" w:author="廖丽萍" w:date="2022-10-25T14:34:41Z">
        <w:r>
          <w:rPr>
            <w:rFonts w:hint="eastAsia" w:ascii="仿宋_GB2312" w:hAnsi="仿宋_GB2312" w:eastAsia="仿宋_GB2312" w:cs="仿宋_GB2312"/>
            <w:sz w:val="32"/>
            <w:szCs w:val="32"/>
            <w:lang w:val="en-US" w:eastAsia="zh-CN"/>
          </w:rPr>
          <w:t>一）</w:t>
        </w:r>
      </w:ins>
      <w:del w:id="46" w:author="廖丽萍" w:date="2022-10-25T14:34:40Z">
        <w:r>
          <w:rPr>
            <w:rFonts w:hint="eastAsia" w:ascii="仿宋_GB2312" w:hAnsi="仿宋_GB2312" w:eastAsia="仿宋_GB2312" w:cs="仿宋_GB2312"/>
            <w:sz w:val="32"/>
            <w:szCs w:val="32"/>
            <w:lang w:val="en-US" w:eastAsia="zh-CN"/>
          </w:rPr>
          <w:delText>1.</w:delText>
        </w:r>
      </w:del>
      <w:r>
        <w:rPr>
          <w:rFonts w:hint="eastAsia" w:ascii="仿宋_GB2312" w:hAnsi="仿宋_GB2312" w:eastAsia="仿宋_GB2312" w:cs="仿宋_GB2312"/>
          <w:sz w:val="32"/>
          <w:szCs w:val="32"/>
          <w:lang w:val="en-US" w:eastAsia="zh-CN"/>
        </w:rPr>
        <w:t>绿色高质高效项目申报汇总表</w:t>
      </w:r>
    </w:p>
    <w:p>
      <w:pPr>
        <w:adjustRightInd w:val="0"/>
        <w:snapToGrid w:val="0"/>
        <w:spacing w:beforeLines="0" w:afterLines="0" w:line="590" w:lineRule="exact"/>
        <w:ind w:firstLine="640" w:firstLineChars="200"/>
        <w:rPr>
          <w:ins w:id="48" w:author="廖丽萍" w:date="2022-10-25T14:35:36Z"/>
          <w:rFonts w:hint="eastAsia" w:ascii="仿宋_GB2312" w:hAnsi="仿宋_GB2312" w:eastAsia="仿宋_GB2312" w:cs="仿宋_GB2312"/>
          <w:sz w:val="32"/>
          <w:szCs w:val="32"/>
          <w:lang w:val="en-US" w:eastAsia="zh-CN"/>
        </w:rPr>
        <w:pPrChange w:id="47" w:author="廖丽萍" w:date="2022-10-25T14:33:53Z">
          <w:pPr>
            <w:ind w:firstLine="640" w:firstLineChars="200"/>
          </w:pPr>
        </w:pPrChange>
      </w:pPr>
      <w:ins w:id="49" w:author="廖丽萍" w:date="2022-10-25T14:34:45Z">
        <w:r>
          <w:rPr>
            <w:rFonts w:hint="eastAsia" w:ascii="仿宋_GB2312" w:hAnsi="仿宋_GB2312" w:eastAsia="仿宋_GB2312" w:cs="仿宋_GB2312"/>
            <w:sz w:val="32"/>
            <w:szCs w:val="32"/>
            <w:lang w:val="en-US" w:eastAsia="zh-CN"/>
          </w:rPr>
          <w:t>（</w:t>
        </w:r>
      </w:ins>
      <w:ins w:id="50" w:author="廖丽萍" w:date="2022-10-25T14:34:46Z">
        <w:r>
          <w:rPr>
            <w:rFonts w:hint="eastAsia" w:ascii="仿宋_GB2312" w:hAnsi="仿宋_GB2312" w:eastAsia="仿宋_GB2312" w:cs="仿宋_GB2312"/>
            <w:sz w:val="32"/>
            <w:szCs w:val="32"/>
            <w:lang w:val="en-US" w:eastAsia="zh-CN"/>
          </w:rPr>
          <w:t>二）</w:t>
        </w:r>
      </w:ins>
      <w:del w:id="51" w:author="廖丽萍" w:date="2022-10-25T14:34:45Z">
        <w:r>
          <w:rPr>
            <w:rFonts w:hint="eastAsia" w:ascii="仿宋_GB2312" w:hAnsi="仿宋_GB2312" w:eastAsia="仿宋_GB2312" w:cs="仿宋_GB2312"/>
            <w:sz w:val="32"/>
            <w:szCs w:val="32"/>
            <w:lang w:val="en-US" w:eastAsia="zh-CN"/>
          </w:rPr>
          <w:delText>2</w:delText>
        </w:r>
      </w:del>
      <w:del w:id="52" w:author="廖丽萍" w:date="2022-10-25T14:34:44Z">
        <w:r>
          <w:rPr>
            <w:rFonts w:hint="eastAsia" w:ascii="仿宋_GB2312" w:hAnsi="仿宋_GB2312" w:eastAsia="仿宋_GB2312" w:cs="仿宋_GB2312"/>
            <w:sz w:val="32"/>
            <w:szCs w:val="32"/>
            <w:lang w:val="en-US" w:eastAsia="zh-CN"/>
          </w:rPr>
          <w:delText>.</w:delText>
        </w:r>
      </w:del>
      <w:r>
        <w:rPr>
          <w:rFonts w:hint="eastAsia" w:ascii="仿宋_GB2312" w:hAnsi="仿宋_GB2312" w:eastAsia="仿宋_GB2312" w:cs="仿宋_GB2312"/>
          <w:sz w:val="32"/>
          <w:szCs w:val="32"/>
          <w:lang w:val="en-US" w:eastAsia="zh-CN"/>
        </w:rPr>
        <w:t>2023年省级绿色高质高效项目申报书（样式）</w:t>
      </w:r>
    </w:p>
    <w:p>
      <w:pPr>
        <w:adjustRightInd w:val="0"/>
        <w:snapToGrid w:val="0"/>
        <w:spacing w:beforeLines="0" w:afterLines="0" w:line="590" w:lineRule="exact"/>
        <w:ind w:firstLine="640" w:firstLineChars="200"/>
        <w:rPr>
          <w:ins w:id="54" w:author="廖丽萍" w:date="2022-10-25T14:35:36Z"/>
          <w:rFonts w:hint="eastAsia" w:ascii="仿宋_GB2312" w:hAnsi="仿宋_GB2312" w:eastAsia="仿宋_GB2312" w:cs="仿宋_GB2312"/>
          <w:sz w:val="32"/>
          <w:szCs w:val="32"/>
          <w:lang w:val="en-US" w:eastAsia="zh-CN"/>
        </w:rPr>
        <w:pPrChange w:id="53" w:author="廖丽萍" w:date="2022-10-25T14:33:53Z">
          <w:pPr>
            <w:ind w:firstLine="640" w:firstLineChars="200"/>
          </w:pPr>
        </w:pPrChange>
      </w:pPr>
    </w:p>
    <w:p>
      <w:pPr>
        <w:ind w:firstLine="640" w:firstLineChars="200"/>
        <w:rPr>
          <w:ins w:id="56" w:author="廖丽萍" w:date="2022-10-25T14:35:46Z"/>
          <w:rFonts w:hint="default" w:ascii="仿宋_GB2312" w:hAnsi="仿宋_GB2312" w:eastAsia="仿宋_GB2312" w:cs="仿宋_GB2312"/>
          <w:sz w:val="32"/>
          <w:szCs w:val="32"/>
          <w:lang w:val="en-US" w:eastAsia="zh-CN"/>
        </w:rPr>
        <w:pPrChange w:id="55" w:author="廖丽萍" w:date="2022-10-25T14:35:48Z">
          <w:pPr/>
        </w:pPrChange>
      </w:pPr>
      <w:ins w:id="57" w:author="廖丽萍" w:date="2022-10-25T14:35:46Z">
        <w:r>
          <w:rPr>
            <w:rFonts w:hint="eastAsia" w:ascii="仿宋_GB2312" w:hAnsi="仿宋_GB2312" w:eastAsia="仿宋_GB2312" w:cs="仿宋_GB2312"/>
            <w:sz w:val="32"/>
            <w:szCs w:val="32"/>
            <w:lang w:val="en-US" w:eastAsia="zh-CN"/>
          </w:rPr>
          <w:t>附件</w:t>
        </w:r>
      </w:ins>
      <w:ins w:id="58" w:author="廖丽萍" w:date="2022-10-25T14:35:50Z">
        <w:r>
          <w:rPr>
            <w:rFonts w:hint="eastAsia" w:ascii="仿宋_GB2312" w:hAnsi="仿宋_GB2312" w:eastAsia="仿宋_GB2312" w:cs="仿宋_GB2312"/>
            <w:sz w:val="32"/>
            <w:szCs w:val="32"/>
            <w:lang w:val="en-US" w:eastAsia="zh-CN"/>
          </w:rPr>
          <w:t>：</w:t>
        </w:r>
      </w:ins>
      <w:ins w:id="59" w:author="廖丽萍" w:date="2022-10-25T14:35:46Z">
        <w:r>
          <w:rPr>
            <w:rFonts w:hint="eastAsia" w:ascii="仿宋_GB2312" w:hAnsi="仿宋_GB2312" w:eastAsia="仿宋_GB2312" w:cs="仿宋_GB2312"/>
            <w:sz w:val="32"/>
            <w:szCs w:val="32"/>
            <w:lang w:val="en-US" w:eastAsia="zh-CN"/>
          </w:rPr>
          <w:t>1-</w:t>
        </w:r>
      </w:ins>
      <w:ins w:id="60" w:author="廖丽萍" w:date="2022-10-25T14:36:05Z">
        <w:r>
          <w:rPr>
            <w:rFonts w:hint="eastAsia" w:ascii="仿宋_GB2312" w:hAnsi="仿宋_GB2312" w:eastAsia="仿宋_GB2312" w:cs="仿宋_GB2312"/>
            <w:sz w:val="32"/>
            <w:szCs w:val="32"/>
            <w:lang w:val="en-US" w:eastAsia="zh-CN"/>
          </w:rPr>
          <w:t>1</w:t>
        </w:r>
      </w:ins>
      <w:ins w:id="61" w:author="廖丽萍" w:date="2022-10-25T14:35:52Z">
        <w:r>
          <w:rPr>
            <w:rFonts w:hint="eastAsia" w:ascii="仿宋_GB2312" w:hAnsi="仿宋_GB2312" w:eastAsia="仿宋_GB2312" w:cs="仿宋_GB2312"/>
            <w:sz w:val="32"/>
            <w:szCs w:val="32"/>
            <w:lang w:val="en-US" w:eastAsia="zh-CN"/>
          </w:rPr>
          <w:t>.</w:t>
        </w:r>
      </w:ins>
      <w:ins w:id="62" w:author="廖丽萍" w:date="2022-10-25T14:35:56Z">
        <w:r>
          <w:rPr>
            <w:rFonts w:hint="eastAsia" w:ascii="仿宋_GB2312" w:hAnsi="仿宋_GB2312" w:eastAsia="仿宋_GB2312" w:cs="仿宋_GB2312"/>
            <w:sz w:val="32"/>
            <w:szCs w:val="32"/>
            <w:lang w:val="en-US" w:eastAsia="zh-CN"/>
          </w:rPr>
          <w:t>绿色高质高效项目申报汇总表</w:t>
        </w:r>
      </w:ins>
    </w:p>
    <w:p>
      <w:pPr>
        <w:adjustRightInd w:val="0"/>
        <w:snapToGrid w:val="0"/>
        <w:spacing w:beforeLines="0" w:afterLines="0" w:line="590" w:lineRule="exact"/>
        <w:ind w:firstLine="640" w:firstLineChars="200"/>
        <w:rPr>
          <w:rFonts w:hint="default" w:ascii="仿宋_GB2312" w:hAnsi="仿宋_GB2312" w:eastAsia="仿宋_GB2312" w:cs="仿宋_GB2312"/>
          <w:sz w:val="32"/>
          <w:szCs w:val="32"/>
          <w:lang w:val="en-US" w:eastAsia="zh-CN"/>
          <w:rPrChange w:id="64" w:author="廖丽萍" w:date="2022-10-25T14:33:37Z">
            <w:rPr>
              <w:rFonts w:hint="eastAsia" w:ascii="仿宋_GB2312" w:hAnsi="仿宋_GB2312" w:eastAsia="仿宋_GB2312" w:cs="仿宋_GB2312"/>
              <w:sz w:val="32"/>
              <w:szCs w:val="32"/>
              <w:lang w:val="en-US" w:eastAsia="zh-CN"/>
            </w:rPr>
          </w:rPrChange>
        </w:rPr>
        <w:pPrChange w:id="63" w:author="廖丽萍" w:date="2022-10-25T14:33:53Z">
          <w:pPr>
            <w:ind w:firstLine="640" w:firstLineChars="200"/>
          </w:pPr>
        </w:pPrChange>
      </w:pPr>
      <w:ins w:id="65" w:author="廖丽萍" w:date="2022-10-25T14:35:59Z">
        <w:r>
          <w:rPr>
            <w:rFonts w:hint="eastAsia" w:ascii="仿宋_GB2312" w:hAnsi="仿宋_GB2312" w:eastAsia="仿宋_GB2312" w:cs="仿宋_GB2312"/>
            <w:sz w:val="32"/>
            <w:szCs w:val="32"/>
            <w:lang w:val="en-US" w:eastAsia="zh-CN"/>
          </w:rPr>
          <w:t xml:space="preserve">     </w:t>
        </w:r>
      </w:ins>
      <w:ins w:id="66" w:author="廖丽萍" w:date="2022-10-25T14:36:00Z">
        <w:r>
          <w:rPr>
            <w:rFonts w:hint="eastAsia" w:ascii="仿宋_GB2312" w:hAnsi="仿宋_GB2312" w:eastAsia="仿宋_GB2312" w:cs="仿宋_GB2312"/>
            <w:sz w:val="32"/>
            <w:szCs w:val="32"/>
            <w:lang w:val="en-US" w:eastAsia="zh-CN"/>
          </w:rPr>
          <w:t xml:space="preserve"> </w:t>
        </w:r>
      </w:ins>
      <w:ins w:id="67" w:author="廖丽萍" w:date="2022-10-25T14:36:01Z">
        <w:r>
          <w:rPr>
            <w:rFonts w:hint="eastAsia" w:ascii="仿宋_GB2312" w:hAnsi="仿宋_GB2312" w:eastAsia="仿宋_GB2312" w:cs="仿宋_GB2312"/>
            <w:sz w:val="32"/>
            <w:szCs w:val="32"/>
            <w:lang w:val="en-US" w:eastAsia="zh-CN"/>
          </w:rPr>
          <w:t>1-</w:t>
        </w:r>
      </w:ins>
      <w:ins w:id="68" w:author="廖丽萍" w:date="2022-10-25T14:36:02Z">
        <w:r>
          <w:rPr>
            <w:rFonts w:hint="eastAsia" w:ascii="仿宋_GB2312" w:hAnsi="仿宋_GB2312" w:eastAsia="仿宋_GB2312" w:cs="仿宋_GB2312"/>
            <w:sz w:val="32"/>
            <w:szCs w:val="32"/>
            <w:lang w:val="en-US" w:eastAsia="zh-CN"/>
          </w:rPr>
          <w:t>2</w:t>
        </w:r>
      </w:ins>
      <w:ins w:id="69" w:author="廖丽萍" w:date="2022-10-25T14:37:22Z">
        <w:r>
          <w:rPr>
            <w:rFonts w:hint="eastAsia" w:ascii="仿宋_GB2312" w:hAnsi="仿宋_GB2312" w:eastAsia="仿宋_GB2312" w:cs="仿宋_GB2312"/>
            <w:sz w:val="32"/>
            <w:szCs w:val="32"/>
            <w:lang w:val="en-US" w:eastAsia="zh-CN"/>
          </w:rPr>
          <w:t>.</w:t>
        </w:r>
      </w:ins>
      <w:ins w:id="70" w:author="廖丽萍" w:date="2022-10-25T14:37:29Z">
        <w:r>
          <w:rPr>
            <w:rFonts w:hint="eastAsia" w:ascii="仿宋_GB2312" w:hAnsi="仿宋_GB2312" w:eastAsia="仿宋_GB2312" w:cs="仿宋_GB2312"/>
            <w:sz w:val="32"/>
            <w:szCs w:val="32"/>
            <w:lang w:val="en-US" w:eastAsia="zh-CN"/>
          </w:rPr>
          <w:t>2023年省级绿色高质高效项目申报书（样式）</w:t>
        </w:r>
      </w:ins>
    </w:p>
    <w:p>
      <w:pPr>
        <w:rPr>
          <w:rFonts w:hint="eastAsia" w:ascii="仿宋_GB2312" w:hAnsi="仿宋_GB2312" w:eastAsia="仿宋_GB2312" w:cs="仿宋_GB2312"/>
          <w:sz w:val="32"/>
          <w:szCs w:val="32"/>
          <w:lang w:val="en-US" w:eastAsia="zh-CN"/>
        </w:rPr>
      </w:pPr>
    </w:p>
    <w:p>
      <w:pPr>
        <w:ind w:firstLine="640" w:firstLineChars="200"/>
        <w:rPr>
          <w:rFonts w:hint="eastAsia" w:ascii="仿宋_GB2312" w:hAnsi="仿宋_GB2312" w:eastAsia="仿宋_GB2312" w:cs="仿宋_GB2312"/>
          <w:sz w:val="32"/>
          <w:szCs w:val="32"/>
          <w:lang w:val="en-US" w:eastAsia="zh-CN"/>
        </w:rPr>
        <w:sectPr>
          <w:pgSz w:w="11906" w:h="16838"/>
          <w:pgMar w:top="1871" w:right="1531" w:bottom="1871" w:left="1531" w:header="851" w:footer="1417" w:gutter="0"/>
          <w:cols w:space="0" w:num="1"/>
          <w:rtlGutter w:val="0"/>
          <w:docGrid w:type="lines" w:linePitch="595" w:charSpace="0"/>
        </w:sectPr>
      </w:pPr>
    </w:p>
    <w:p>
      <w:pPr>
        <w:rPr>
          <w:rFonts w:hint="eastAsia" w:ascii="黑体" w:hAnsi="黑体" w:eastAsia="黑体" w:cs="黑体"/>
          <w:sz w:val="32"/>
          <w:szCs w:val="32"/>
          <w:lang w:val="en-US" w:eastAsia="zh-CN"/>
          <w:rPrChange w:id="71" w:author="廖丽萍" w:date="2022-10-25T14:36:27Z">
            <w:rPr>
              <w:rFonts w:hint="eastAsia" w:ascii="仿宋_GB2312" w:hAnsi="仿宋_GB2312" w:eastAsia="仿宋_GB2312" w:cs="仿宋_GB2312"/>
              <w:sz w:val="32"/>
              <w:szCs w:val="32"/>
              <w:lang w:val="en-US" w:eastAsia="zh-CN"/>
            </w:rPr>
          </w:rPrChange>
        </w:rPr>
      </w:pPr>
      <w:r>
        <w:rPr>
          <w:rFonts w:hint="eastAsia" w:ascii="黑体" w:hAnsi="黑体" w:eastAsia="黑体" w:cs="黑体"/>
          <w:sz w:val="32"/>
          <w:szCs w:val="32"/>
          <w:lang w:val="en-US" w:eastAsia="zh-CN"/>
          <w:rPrChange w:id="72" w:author="廖丽萍" w:date="2022-10-25T14:36:27Z">
            <w:rPr>
              <w:rFonts w:hint="eastAsia" w:ascii="仿宋_GB2312" w:hAnsi="仿宋_GB2312" w:eastAsia="仿宋_GB2312" w:cs="仿宋_GB2312"/>
              <w:sz w:val="32"/>
              <w:szCs w:val="32"/>
              <w:lang w:val="en-US" w:eastAsia="zh-CN"/>
            </w:rPr>
          </w:rPrChange>
        </w:rPr>
        <w:t>附件1-</w:t>
      </w:r>
      <w:ins w:id="73" w:author="廖丽萍" w:date="2022-10-25T14:36:22Z">
        <w:r>
          <w:rPr>
            <w:rFonts w:hint="eastAsia" w:ascii="黑体" w:hAnsi="黑体" w:eastAsia="黑体" w:cs="黑体"/>
            <w:sz w:val="32"/>
            <w:szCs w:val="32"/>
            <w:lang w:val="en-US" w:eastAsia="zh-CN"/>
            <w:rPrChange w:id="74" w:author="廖丽萍" w:date="2022-10-25T14:36:27Z">
              <w:rPr>
                <w:rFonts w:hint="eastAsia" w:ascii="仿宋_GB2312" w:hAnsi="仿宋_GB2312" w:eastAsia="仿宋_GB2312" w:cs="仿宋_GB2312"/>
                <w:sz w:val="32"/>
                <w:szCs w:val="32"/>
                <w:lang w:val="en-US" w:eastAsia="zh-CN"/>
              </w:rPr>
            </w:rPrChange>
          </w:rPr>
          <w:t>1</w:t>
        </w:r>
      </w:ins>
      <w:del w:id="75" w:author="廖丽萍" w:date="2022-10-25T14:36:22Z">
        <w:r>
          <w:rPr>
            <w:rFonts w:hint="eastAsia" w:ascii="黑体" w:hAnsi="黑体" w:eastAsia="黑体" w:cs="黑体"/>
            <w:sz w:val="32"/>
            <w:szCs w:val="32"/>
            <w:lang w:val="en-US" w:eastAsia="zh-CN"/>
            <w:rPrChange w:id="76" w:author="廖丽萍" w:date="2022-10-25T14:36:27Z">
              <w:rPr>
                <w:rFonts w:hint="eastAsia" w:ascii="仿宋_GB2312" w:hAnsi="仿宋_GB2312" w:eastAsia="仿宋_GB2312" w:cs="仿宋_GB2312"/>
                <w:sz w:val="32"/>
                <w:szCs w:val="32"/>
                <w:lang w:val="en-US" w:eastAsia="zh-CN"/>
              </w:rPr>
            </w:rPrChange>
          </w:rPr>
          <w:delText>2</w:delText>
        </w:r>
      </w:del>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Change w:id="77" w:author="廖丽萍" w:date="2022-10-25T14:36:46Z">
          <w:tblPr>
            <w:tblStyle w:val="3"/>
            <w:tblW w:w="1398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PrChange>
      </w:tblPr>
      <w:tblGrid>
        <w:gridCol w:w="1228"/>
        <w:gridCol w:w="1616"/>
        <w:gridCol w:w="2308"/>
        <w:gridCol w:w="1716"/>
        <w:gridCol w:w="1718"/>
        <w:gridCol w:w="2825"/>
        <w:gridCol w:w="1023"/>
        <w:gridCol w:w="1032"/>
        <w:tblGridChange w:id="78">
          <w:tblGrid>
            <w:gridCol w:w="1277"/>
            <w:gridCol w:w="1680"/>
            <w:gridCol w:w="2400"/>
            <w:gridCol w:w="1784"/>
            <w:gridCol w:w="1785"/>
            <w:gridCol w:w="2931"/>
            <w:gridCol w:w="1065"/>
            <w:gridCol w:w="1065"/>
          </w:tblGrid>
        </w:tblGridChange>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Change w:id="79" w:author="廖丽萍" w:date="2022-10-25T14:36: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blPrExChange>
        </w:tblPrEx>
        <w:trPr>
          <w:trHeight w:val="228" w:hRule="atLeast"/>
          <w:trPrChange w:id="79" w:author="廖丽萍" w:date="2022-10-25T14:36:46Z">
            <w:trPr>
              <w:trHeight w:val="228" w:hRule="atLeast"/>
            </w:trPr>
          </w:trPrChange>
        </w:trPr>
        <w:tc>
          <w:tcPr>
            <w:tcW w:w="5000" w:type="pct"/>
            <w:gridSpan w:val="8"/>
            <w:shd w:val="clear" w:color="auto" w:fill="auto"/>
            <w:vAlign w:val="center"/>
            <w:tcPrChange w:id="80" w:author="廖丽萍" w:date="2022-10-25T14:36:46Z">
              <w:tcPr>
                <w:tcW w:w="13987" w:type="dxa"/>
                <w:gridSpan w:val="8"/>
                <w:shd w:val="clear" w:color="auto" w:fill="auto"/>
                <w:vAlign w:val="center"/>
              </w:tcPr>
            </w:tcPrChange>
          </w:tcPr>
          <w:p>
            <w:pPr>
              <w:jc w:val="center"/>
              <w:rPr>
                <w:rFonts w:hint="eastAsia" w:ascii="方正小标宋简体" w:hAnsi="方正小标宋简体" w:eastAsia="方正小标宋简体" w:cs="方正小标宋简体"/>
                <w:i w:val="0"/>
                <w:color w:val="000000"/>
                <w:sz w:val="44"/>
                <w:szCs w:val="44"/>
                <w:u w:val="none"/>
              </w:rPr>
            </w:pPr>
            <w:r>
              <w:rPr>
                <w:rFonts w:hint="eastAsia" w:ascii="方正小标宋简体" w:hAnsi="方正小标宋简体" w:eastAsia="方正小标宋简体" w:cs="方正小标宋简体"/>
                <w:i w:val="0"/>
                <w:color w:val="000000"/>
                <w:kern w:val="0"/>
                <w:sz w:val="44"/>
                <w:szCs w:val="44"/>
                <w:u w:val="none"/>
                <w:lang w:val="en-US" w:eastAsia="zh-CN" w:bidi="ar"/>
              </w:rPr>
              <w:t>绿色高质高效项目申报汇总表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Change w:id="81" w:author="廖丽萍" w:date="2022-10-25T14:36: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blPrExChange>
        </w:tblPrEx>
        <w:trPr>
          <w:trHeight w:val="228" w:hRule="atLeast"/>
          <w:trPrChange w:id="81" w:author="廖丽萍" w:date="2022-10-25T14:36:46Z">
            <w:trPr>
              <w:trHeight w:val="228" w:hRule="atLeast"/>
            </w:trPr>
          </w:trPrChange>
        </w:trPr>
        <w:tc>
          <w:tcPr>
            <w:tcW w:w="5000" w:type="pct"/>
            <w:gridSpan w:val="8"/>
            <w:tcBorders>
              <w:bottom w:val="single" w:color="auto" w:sz="4" w:space="0"/>
            </w:tcBorders>
            <w:shd w:val="clear" w:color="auto" w:fill="auto"/>
            <w:vAlign w:val="center"/>
            <w:tcPrChange w:id="82" w:author="廖丽萍" w:date="2022-10-25T14:36:46Z">
              <w:tcPr>
                <w:tcW w:w="13987" w:type="dxa"/>
                <w:gridSpan w:val="8"/>
                <w:tcBorders>
                  <w:bottom w:val="single" w:color="auto" w:sz="4" w:space="0"/>
                </w:tcBorders>
                <w:shd w:val="clear" w:color="auto" w:fill="auto"/>
                <w:vAlign w:val="center"/>
              </w:tcPr>
            </w:tcPrChange>
          </w:tcPr>
          <w:p>
            <w:pP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lang w:val="en-US" w:eastAsia="zh-CN" w:bidi="ar"/>
              </w:rPr>
              <w:t>填报单位；××市（县）农业农村局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Change w:id="83" w:author="廖丽萍" w:date="2022-10-25T14:36: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blPrExChange>
        </w:tblPrEx>
        <w:trPr>
          <w:trHeight w:val="228" w:hRule="atLeast"/>
          <w:trPrChange w:id="83" w:author="廖丽萍" w:date="2022-10-25T14:36:46Z">
            <w:trPr>
              <w:trHeight w:val="228" w:hRule="atLeast"/>
            </w:trPr>
          </w:trPrChange>
        </w:trPr>
        <w:tc>
          <w:tcPr>
            <w:tcW w:w="456" w:type="pct"/>
            <w:vMerge w:val="restart"/>
            <w:tcBorders>
              <w:top w:val="single" w:color="auto" w:sz="4" w:space="0"/>
              <w:left w:val="single" w:color="auto" w:sz="4" w:space="0"/>
              <w:bottom w:val="single" w:color="auto" w:sz="4" w:space="0"/>
              <w:right w:val="single" w:color="auto" w:sz="4" w:space="0"/>
            </w:tcBorders>
            <w:shd w:val="clear" w:color="auto" w:fill="auto"/>
            <w:vAlign w:val="center"/>
            <w:tcPrChange w:id="84" w:author="廖丽萍" w:date="2022-10-25T14:36:46Z">
              <w:tcPr>
                <w:tcW w:w="12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tcPrChange>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i w:val="0"/>
                <w:color w:val="000000"/>
                <w:sz w:val="28"/>
                <w:szCs w:val="28"/>
                <w:u w:val="none"/>
              </w:rPr>
            </w:pPr>
            <w:r>
              <w:rPr>
                <w:rFonts w:hint="eastAsia" w:ascii="黑体" w:hAnsi="黑体" w:eastAsia="黑体" w:cs="黑体"/>
                <w:i w:val="0"/>
                <w:color w:val="000000"/>
                <w:kern w:val="0"/>
                <w:sz w:val="28"/>
                <w:szCs w:val="28"/>
                <w:u w:val="none"/>
                <w:lang w:val="en-US" w:eastAsia="zh-CN" w:bidi="ar"/>
              </w:rPr>
              <w:t>县（市、区）</w:t>
            </w:r>
          </w:p>
        </w:tc>
        <w:tc>
          <w:tcPr>
            <w:tcW w:w="600" w:type="pct"/>
            <w:vMerge w:val="restart"/>
            <w:tcBorders>
              <w:top w:val="single" w:color="auto" w:sz="4" w:space="0"/>
              <w:left w:val="single" w:color="auto" w:sz="4" w:space="0"/>
              <w:bottom w:val="single" w:color="auto" w:sz="4" w:space="0"/>
              <w:right w:val="single" w:color="auto" w:sz="4" w:space="0"/>
            </w:tcBorders>
            <w:shd w:val="clear" w:color="auto" w:fill="auto"/>
            <w:vAlign w:val="center"/>
            <w:tcPrChange w:id="85" w:author="廖丽萍" w:date="2022-10-25T14:36:46Z">
              <w:tcPr>
                <w:tcW w:w="16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tcPrChange>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i w:val="0"/>
                <w:color w:val="000000"/>
                <w:sz w:val="28"/>
                <w:szCs w:val="28"/>
                <w:u w:val="none"/>
              </w:rPr>
            </w:pPr>
            <w:r>
              <w:rPr>
                <w:rFonts w:hint="eastAsia" w:ascii="黑体" w:hAnsi="黑体" w:eastAsia="黑体" w:cs="黑体"/>
                <w:i w:val="0"/>
                <w:color w:val="000000"/>
                <w:kern w:val="0"/>
                <w:sz w:val="28"/>
                <w:szCs w:val="28"/>
                <w:u w:val="none"/>
                <w:lang w:val="en-US" w:eastAsia="zh-CN" w:bidi="ar"/>
              </w:rPr>
              <w:t>创建示范片数量</w:t>
            </w:r>
          </w:p>
        </w:tc>
        <w:tc>
          <w:tcPr>
            <w:tcW w:w="3181" w:type="pct"/>
            <w:gridSpan w:val="4"/>
            <w:tcBorders>
              <w:top w:val="single" w:color="auto" w:sz="4" w:space="0"/>
              <w:left w:val="single" w:color="auto" w:sz="4" w:space="0"/>
              <w:bottom w:val="single" w:color="auto" w:sz="4" w:space="0"/>
              <w:right w:val="single" w:color="auto" w:sz="4" w:space="0"/>
            </w:tcBorders>
            <w:shd w:val="clear" w:color="auto" w:fill="auto"/>
            <w:vAlign w:val="center"/>
            <w:tcPrChange w:id="86" w:author="廖丽萍" w:date="2022-10-25T14:36:46Z">
              <w:tcPr>
                <w:tcW w:w="8900" w:type="dxa"/>
                <w:gridSpan w:val="4"/>
                <w:tcBorders>
                  <w:top w:val="single" w:color="auto" w:sz="4" w:space="0"/>
                  <w:left w:val="single" w:color="auto" w:sz="4" w:space="0"/>
                  <w:bottom w:val="single" w:color="auto" w:sz="4" w:space="0"/>
                  <w:right w:val="single" w:color="auto" w:sz="4" w:space="0"/>
                </w:tcBorders>
                <w:shd w:val="clear" w:color="auto" w:fill="auto"/>
                <w:vAlign w:val="center"/>
              </w:tcPr>
            </w:tcPrChange>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i w:val="0"/>
                <w:color w:val="000000"/>
                <w:sz w:val="28"/>
                <w:szCs w:val="28"/>
                <w:u w:val="none"/>
              </w:rPr>
            </w:pPr>
            <w:r>
              <w:rPr>
                <w:rFonts w:hint="eastAsia" w:ascii="黑体" w:hAnsi="黑体" w:eastAsia="黑体" w:cs="黑体"/>
                <w:i w:val="0"/>
                <w:color w:val="000000"/>
                <w:kern w:val="0"/>
                <w:sz w:val="28"/>
                <w:szCs w:val="28"/>
                <w:u w:val="none"/>
                <w:lang w:val="en-US" w:eastAsia="zh-CN" w:bidi="ar"/>
              </w:rPr>
              <w:t>示范片基本情况</w:t>
            </w:r>
          </w:p>
        </w:tc>
        <w:tc>
          <w:tcPr>
            <w:tcW w:w="380" w:type="pct"/>
            <w:vMerge w:val="restart"/>
            <w:tcBorders>
              <w:top w:val="single" w:color="auto" w:sz="4" w:space="0"/>
              <w:left w:val="single" w:color="auto" w:sz="4" w:space="0"/>
              <w:bottom w:val="single" w:color="auto" w:sz="4" w:space="0"/>
              <w:right w:val="single" w:color="auto" w:sz="4" w:space="0"/>
            </w:tcBorders>
            <w:shd w:val="clear" w:color="auto" w:fill="auto"/>
            <w:vAlign w:val="center"/>
            <w:tcPrChange w:id="87" w:author="廖丽萍" w:date="2022-10-25T14:36:46Z">
              <w:tcPr>
                <w:tcW w:w="10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tcPrChange>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i w:val="0"/>
                <w:color w:val="000000"/>
                <w:sz w:val="28"/>
                <w:szCs w:val="28"/>
                <w:u w:val="none"/>
              </w:rPr>
            </w:pPr>
            <w:r>
              <w:rPr>
                <w:rFonts w:hint="eastAsia" w:ascii="黑体" w:hAnsi="黑体" w:eastAsia="黑体" w:cs="黑体"/>
                <w:i w:val="0"/>
                <w:color w:val="000000"/>
                <w:kern w:val="0"/>
                <w:sz w:val="28"/>
                <w:szCs w:val="28"/>
                <w:u w:val="none"/>
                <w:lang w:val="en-US" w:eastAsia="zh-CN" w:bidi="ar"/>
              </w:rPr>
              <w:t>联系人</w:t>
            </w:r>
          </w:p>
        </w:tc>
        <w:tc>
          <w:tcPr>
            <w:tcW w:w="381" w:type="pct"/>
            <w:vMerge w:val="restart"/>
            <w:tcBorders>
              <w:top w:val="single" w:color="auto" w:sz="4" w:space="0"/>
              <w:left w:val="single" w:color="auto" w:sz="4" w:space="0"/>
              <w:bottom w:val="single" w:color="auto" w:sz="4" w:space="0"/>
              <w:right w:val="single" w:color="auto" w:sz="4" w:space="0"/>
            </w:tcBorders>
            <w:shd w:val="clear" w:color="auto" w:fill="auto"/>
            <w:vAlign w:val="center"/>
            <w:tcPrChange w:id="88" w:author="廖丽萍" w:date="2022-10-25T14:36:46Z">
              <w:tcPr>
                <w:tcW w:w="10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tcPrChange>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i w:val="0"/>
                <w:color w:val="000000"/>
                <w:kern w:val="0"/>
                <w:sz w:val="28"/>
                <w:szCs w:val="28"/>
                <w:u w:val="none"/>
                <w:lang w:val="en-US" w:eastAsia="zh-CN" w:bidi="ar"/>
              </w:rPr>
            </w:pPr>
            <w:r>
              <w:rPr>
                <w:rFonts w:hint="eastAsia" w:ascii="黑体" w:hAnsi="黑体" w:eastAsia="黑体" w:cs="黑体"/>
                <w:i w:val="0"/>
                <w:color w:val="000000"/>
                <w:kern w:val="0"/>
                <w:sz w:val="28"/>
                <w:szCs w:val="28"/>
                <w:u w:val="none"/>
                <w:lang w:val="en-US" w:eastAsia="zh-CN" w:bidi="ar"/>
              </w:rPr>
              <w:t>联系</w:t>
            </w:r>
          </w:p>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i w:val="0"/>
                <w:color w:val="000000"/>
                <w:sz w:val="28"/>
                <w:szCs w:val="28"/>
                <w:u w:val="none"/>
              </w:rPr>
            </w:pPr>
            <w:r>
              <w:rPr>
                <w:rFonts w:hint="eastAsia" w:ascii="黑体" w:hAnsi="黑体" w:eastAsia="黑体" w:cs="黑体"/>
                <w:i w:val="0"/>
                <w:color w:val="000000"/>
                <w:kern w:val="0"/>
                <w:sz w:val="28"/>
                <w:szCs w:val="28"/>
                <w:u w:val="none"/>
                <w:lang w:val="en-US" w:eastAsia="zh-CN" w:bidi="ar"/>
              </w:rPr>
              <w:t>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Change w:id="89" w:author="廖丽萍" w:date="2022-10-25T14:36:46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blPrExChange>
        </w:tblPrEx>
        <w:trPr>
          <w:trHeight w:val="228" w:hRule="atLeast"/>
          <w:trPrChange w:id="89" w:author="廖丽萍" w:date="2022-10-25T14:36:46Z">
            <w:trPr>
              <w:trHeight w:val="228" w:hRule="atLeast"/>
            </w:trPr>
          </w:trPrChange>
        </w:trPr>
        <w:tc>
          <w:tcPr>
            <w:tcW w:w="45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Change w:id="90" w:author="廖丽萍" w:date="2022-10-25T14:36:46Z">
              <w:tcPr>
                <w:tcW w:w="127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tcPrChange>
          </w:tcPr>
          <w:p>
            <w:pPr>
              <w:jc w:val="center"/>
              <w:rPr>
                <w:rFonts w:hint="eastAsia" w:ascii="仿宋_GB2312" w:hAnsi="仿宋_GB2312" w:eastAsia="仿宋_GB2312" w:cs="仿宋_GB2312"/>
                <w:i w:val="0"/>
                <w:color w:val="000000"/>
                <w:sz w:val="28"/>
                <w:szCs w:val="28"/>
                <w:u w:val="none"/>
              </w:rPr>
            </w:pPr>
          </w:p>
        </w:tc>
        <w:tc>
          <w:tcPr>
            <w:tcW w:w="60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Change w:id="91" w:author="廖丽萍" w:date="2022-10-25T14:36:46Z">
              <w:tcPr>
                <w:tcW w:w="16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tcPrChange>
          </w:tcPr>
          <w:p>
            <w:pPr>
              <w:jc w:val="center"/>
              <w:rPr>
                <w:rFonts w:hint="eastAsia" w:ascii="仿宋_GB2312" w:hAnsi="仿宋_GB2312" w:eastAsia="仿宋_GB2312" w:cs="仿宋_GB2312"/>
                <w:i w:val="0"/>
                <w:color w:val="000000"/>
                <w:sz w:val="28"/>
                <w:szCs w:val="28"/>
                <w:u w:val="none"/>
              </w:rPr>
            </w:pPr>
          </w:p>
        </w:tc>
        <w:tc>
          <w:tcPr>
            <w:tcW w:w="857" w:type="pct"/>
            <w:tcBorders>
              <w:top w:val="single" w:color="auto" w:sz="4" w:space="0"/>
              <w:left w:val="single" w:color="auto" w:sz="4" w:space="0"/>
              <w:bottom w:val="single" w:color="auto" w:sz="4" w:space="0"/>
              <w:right w:val="single" w:color="auto" w:sz="4" w:space="0"/>
            </w:tcBorders>
            <w:shd w:val="clear" w:color="auto" w:fill="auto"/>
            <w:vAlign w:val="center"/>
            <w:tcPrChange w:id="92" w:author="廖丽萍" w:date="2022-10-25T14:36:46Z">
              <w:tcPr>
                <w:tcW w:w="2400" w:type="dxa"/>
                <w:tcBorders>
                  <w:top w:val="single" w:color="auto" w:sz="4" w:space="0"/>
                  <w:left w:val="single" w:color="auto" w:sz="4" w:space="0"/>
                  <w:bottom w:val="single" w:color="auto" w:sz="4" w:space="0"/>
                  <w:right w:val="single" w:color="auto" w:sz="4" w:space="0"/>
                </w:tcBorders>
                <w:shd w:val="clear" w:color="auto" w:fill="auto"/>
                <w:vAlign w:val="center"/>
              </w:tcPr>
            </w:tcPrChange>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i w:val="0"/>
                <w:color w:val="000000"/>
                <w:kern w:val="0"/>
                <w:sz w:val="28"/>
                <w:szCs w:val="28"/>
                <w:u w:val="none"/>
                <w:lang w:val="en-US" w:eastAsia="zh-CN" w:bidi="ar"/>
              </w:rPr>
            </w:pPr>
            <w:r>
              <w:rPr>
                <w:rFonts w:hint="eastAsia" w:ascii="黑体" w:hAnsi="黑体" w:eastAsia="黑体" w:cs="黑体"/>
                <w:i w:val="0"/>
                <w:color w:val="000000"/>
                <w:kern w:val="0"/>
                <w:sz w:val="28"/>
                <w:szCs w:val="28"/>
                <w:u w:val="none"/>
                <w:lang w:val="en-US" w:eastAsia="zh-CN" w:bidi="ar"/>
              </w:rPr>
              <w:t>示范片位置</w:t>
            </w:r>
          </w:p>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i w:val="0"/>
                <w:color w:val="000000"/>
                <w:sz w:val="28"/>
                <w:szCs w:val="28"/>
                <w:u w:val="none"/>
              </w:rPr>
            </w:pPr>
            <w:r>
              <w:rPr>
                <w:rFonts w:hint="eastAsia" w:ascii="黑体" w:hAnsi="黑体" w:eastAsia="黑体" w:cs="黑体"/>
                <w:i w:val="0"/>
                <w:color w:val="000000"/>
                <w:kern w:val="0"/>
                <w:sz w:val="28"/>
                <w:szCs w:val="28"/>
                <w:u w:val="none"/>
                <w:lang w:val="en-US" w:eastAsia="zh-CN" w:bidi="ar"/>
              </w:rPr>
              <w:t>（具体到村）</w:t>
            </w:r>
          </w:p>
        </w:tc>
        <w:tc>
          <w:tcPr>
            <w:tcW w:w="637" w:type="pct"/>
            <w:tcBorders>
              <w:top w:val="single" w:color="auto" w:sz="4" w:space="0"/>
              <w:left w:val="single" w:color="auto" w:sz="4" w:space="0"/>
              <w:bottom w:val="single" w:color="auto" w:sz="4" w:space="0"/>
              <w:right w:val="single" w:color="auto" w:sz="4" w:space="0"/>
            </w:tcBorders>
            <w:shd w:val="clear" w:color="auto" w:fill="auto"/>
            <w:vAlign w:val="center"/>
            <w:tcPrChange w:id="93" w:author="廖丽萍" w:date="2022-10-25T14:36:46Z">
              <w:tcPr>
                <w:tcW w:w="1784" w:type="dxa"/>
                <w:tcBorders>
                  <w:top w:val="single" w:color="auto" w:sz="4" w:space="0"/>
                  <w:left w:val="single" w:color="auto" w:sz="4" w:space="0"/>
                  <w:bottom w:val="single" w:color="auto" w:sz="4" w:space="0"/>
                  <w:right w:val="single" w:color="auto" w:sz="4" w:space="0"/>
                </w:tcBorders>
                <w:shd w:val="clear" w:color="auto" w:fill="auto"/>
                <w:vAlign w:val="center"/>
              </w:tcPr>
            </w:tcPrChange>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i w:val="0"/>
                <w:color w:val="000000"/>
                <w:kern w:val="0"/>
                <w:sz w:val="28"/>
                <w:szCs w:val="28"/>
                <w:u w:val="none"/>
                <w:lang w:val="en-US" w:eastAsia="zh-CN" w:bidi="ar"/>
              </w:rPr>
            </w:pPr>
            <w:r>
              <w:rPr>
                <w:rFonts w:hint="eastAsia" w:ascii="黑体" w:hAnsi="黑体" w:eastAsia="黑体" w:cs="黑体"/>
                <w:i w:val="0"/>
                <w:color w:val="000000"/>
                <w:kern w:val="0"/>
                <w:sz w:val="28"/>
                <w:szCs w:val="28"/>
                <w:u w:val="none"/>
                <w:lang w:val="en-US" w:eastAsia="zh-CN" w:bidi="ar"/>
              </w:rPr>
              <w:t>示范片面积</w:t>
            </w:r>
          </w:p>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i w:val="0"/>
                <w:color w:val="000000"/>
                <w:sz w:val="28"/>
                <w:szCs w:val="28"/>
                <w:u w:val="none"/>
              </w:rPr>
            </w:pPr>
            <w:r>
              <w:rPr>
                <w:rFonts w:hint="eastAsia" w:ascii="黑体" w:hAnsi="黑体" w:eastAsia="黑体" w:cs="黑体"/>
                <w:i w:val="0"/>
                <w:color w:val="000000"/>
                <w:kern w:val="0"/>
                <w:sz w:val="28"/>
                <w:szCs w:val="28"/>
                <w:u w:val="none"/>
                <w:lang w:val="en-US" w:eastAsia="zh-CN" w:bidi="ar"/>
              </w:rPr>
              <w:t>（亩）</w:t>
            </w:r>
          </w:p>
        </w:tc>
        <w:tc>
          <w:tcPr>
            <w:tcW w:w="638" w:type="pct"/>
            <w:tcBorders>
              <w:top w:val="single" w:color="auto" w:sz="4" w:space="0"/>
              <w:left w:val="single" w:color="auto" w:sz="4" w:space="0"/>
              <w:bottom w:val="single" w:color="auto" w:sz="4" w:space="0"/>
              <w:right w:val="single" w:color="auto" w:sz="4" w:space="0"/>
            </w:tcBorders>
            <w:shd w:val="clear" w:color="auto" w:fill="auto"/>
            <w:vAlign w:val="center"/>
            <w:tcPrChange w:id="94" w:author="廖丽萍" w:date="2022-10-25T14:36:46Z">
              <w:tcPr>
                <w:tcW w:w="1785" w:type="dxa"/>
                <w:tcBorders>
                  <w:top w:val="single" w:color="auto" w:sz="4" w:space="0"/>
                  <w:left w:val="single" w:color="auto" w:sz="4" w:space="0"/>
                  <w:bottom w:val="single" w:color="auto" w:sz="4" w:space="0"/>
                  <w:right w:val="single" w:color="auto" w:sz="4" w:space="0"/>
                </w:tcBorders>
                <w:shd w:val="clear" w:color="auto" w:fill="auto"/>
                <w:vAlign w:val="center"/>
              </w:tcPr>
            </w:tcPrChange>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i w:val="0"/>
                <w:color w:val="000000"/>
                <w:kern w:val="0"/>
                <w:sz w:val="28"/>
                <w:szCs w:val="28"/>
                <w:u w:val="none"/>
                <w:lang w:val="en-US" w:eastAsia="zh-CN" w:bidi="ar"/>
              </w:rPr>
            </w:pPr>
            <w:r>
              <w:rPr>
                <w:rFonts w:hint="eastAsia" w:ascii="黑体" w:hAnsi="黑体" w:eastAsia="黑体" w:cs="黑体"/>
                <w:i w:val="0"/>
                <w:color w:val="000000"/>
                <w:kern w:val="0"/>
                <w:sz w:val="28"/>
                <w:szCs w:val="28"/>
                <w:u w:val="none"/>
                <w:lang w:val="en-US" w:eastAsia="zh-CN" w:bidi="ar"/>
              </w:rPr>
              <w:t>示范作物和品种名称</w:t>
            </w:r>
          </w:p>
        </w:tc>
        <w:tc>
          <w:tcPr>
            <w:tcW w:w="1047" w:type="pct"/>
            <w:tcBorders>
              <w:top w:val="single" w:color="auto" w:sz="4" w:space="0"/>
              <w:left w:val="single" w:color="auto" w:sz="4" w:space="0"/>
              <w:bottom w:val="single" w:color="auto" w:sz="4" w:space="0"/>
              <w:right w:val="single" w:color="auto" w:sz="4" w:space="0"/>
            </w:tcBorders>
            <w:shd w:val="clear" w:color="auto" w:fill="auto"/>
            <w:vAlign w:val="center"/>
            <w:tcPrChange w:id="95" w:author="廖丽萍" w:date="2022-10-25T14:36:46Z">
              <w:tcPr>
                <w:tcW w:w="2931" w:type="dxa"/>
                <w:tcBorders>
                  <w:top w:val="single" w:color="auto" w:sz="4" w:space="0"/>
                  <w:left w:val="single" w:color="auto" w:sz="4" w:space="0"/>
                  <w:bottom w:val="single" w:color="auto" w:sz="4" w:space="0"/>
                  <w:right w:val="single" w:color="auto" w:sz="4" w:space="0"/>
                </w:tcBorders>
                <w:shd w:val="clear" w:color="auto" w:fill="auto"/>
                <w:vAlign w:val="center"/>
              </w:tcPr>
            </w:tcPrChange>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i w:val="0"/>
                <w:color w:val="000000"/>
                <w:sz w:val="28"/>
                <w:szCs w:val="28"/>
                <w:u w:val="none"/>
              </w:rPr>
            </w:pPr>
            <w:r>
              <w:rPr>
                <w:rFonts w:hint="eastAsia" w:ascii="黑体" w:hAnsi="黑体" w:eastAsia="黑体" w:cs="黑体"/>
                <w:i w:val="0"/>
                <w:color w:val="000000"/>
                <w:kern w:val="0"/>
                <w:sz w:val="28"/>
                <w:szCs w:val="28"/>
                <w:u w:val="none"/>
                <w:lang w:val="en-US" w:eastAsia="zh-CN" w:bidi="ar"/>
              </w:rPr>
              <w:t>示范技术或技术模式</w:t>
            </w:r>
          </w:p>
        </w:tc>
        <w:tc>
          <w:tcPr>
            <w:tcW w:w="38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Change w:id="96" w:author="廖丽萍" w:date="2022-10-25T14:36:46Z">
              <w:tcPr>
                <w:tcW w:w="10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tcPrChange>
          </w:tcPr>
          <w:p>
            <w:pPr>
              <w:jc w:val="center"/>
              <w:rPr>
                <w:rFonts w:hint="eastAsia" w:ascii="仿宋_GB2312" w:hAnsi="仿宋_GB2312" w:eastAsia="仿宋_GB2312" w:cs="仿宋_GB2312"/>
                <w:i w:val="0"/>
                <w:color w:val="000000"/>
                <w:sz w:val="28"/>
                <w:szCs w:val="28"/>
                <w:u w:val="none"/>
              </w:rPr>
            </w:pPr>
          </w:p>
        </w:tc>
        <w:tc>
          <w:tcPr>
            <w:tcW w:w="38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Change w:id="97" w:author="廖丽萍" w:date="2022-10-25T14:36:46Z">
              <w:tcPr>
                <w:tcW w:w="10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tcPrChange>
          </w:tcPr>
          <w:p>
            <w:pPr>
              <w:jc w:val="center"/>
              <w:rPr>
                <w:rFonts w:hint="eastAsia" w:ascii="仿宋_GB2312" w:hAnsi="仿宋_GB2312" w:eastAsia="仿宋_GB2312" w:cs="仿宋_GB2312"/>
                <w:i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Change w:id="98" w:author="廖丽萍" w:date="2022-10-25T14:37:1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blPrExChange>
        </w:tblPrEx>
        <w:trPr>
          <w:trHeight w:val="624" w:hRule="atLeast"/>
          <w:trPrChange w:id="98" w:author="廖丽萍" w:date="2022-10-25T14:37:14Z">
            <w:trPr>
              <w:trHeight w:val="228" w:hRule="atLeast"/>
            </w:trPr>
          </w:trPrChange>
        </w:trPr>
        <w:tc>
          <w:tcPr>
            <w:tcW w:w="456" w:type="pct"/>
            <w:vMerge w:val="restart"/>
            <w:tcBorders>
              <w:top w:val="single" w:color="auto" w:sz="4" w:space="0"/>
              <w:left w:val="single" w:color="auto" w:sz="4" w:space="0"/>
              <w:bottom w:val="single" w:color="auto" w:sz="4" w:space="0"/>
              <w:right w:val="single" w:color="auto" w:sz="4" w:space="0"/>
            </w:tcBorders>
            <w:shd w:val="clear" w:color="auto" w:fill="auto"/>
            <w:vAlign w:val="center"/>
            <w:tcPrChange w:id="99" w:author="廖丽萍" w:date="2022-10-25T14:37:14Z">
              <w:tcPr>
                <w:tcW w:w="12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tcPrChange>
          </w:tcPr>
          <w:p>
            <w:pPr>
              <w:keepNext w:val="0"/>
              <w:keepLines w:val="0"/>
              <w:widowControl/>
              <w:suppressLineNumbers w:val="0"/>
              <w:jc w:val="center"/>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lang w:val="en-US" w:eastAsia="zh-CN" w:bidi="ar"/>
              </w:rPr>
              <w:t>县1</w:t>
            </w:r>
          </w:p>
        </w:tc>
        <w:tc>
          <w:tcPr>
            <w:tcW w:w="600" w:type="pct"/>
            <w:vMerge w:val="restart"/>
            <w:tcBorders>
              <w:top w:val="single" w:color="auto" w:sz="4" w:space="0"/>
              <w:left w:val="single" w:color="auto" w:sz="4" w:space="0"/>
              <w:bottom w:val="single" w:color="auto" w:sz="4" w:space="0"/>
              <w:right w:val="single" w:color="auto" w:sz="4" w:space="0"/>
            </w:tcBorders>
            <w:shd w:val="clear" w:color="auto" w:fill="auto"/>
            <w:vAlign w:val="center"/>
            <w:tcPrChange w:id="100" w:author="廖丽萍" w:date="2022-10-25T14:37:14Z">
              <w:tcPr>
                <w:tcW w:w="16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tcPrChange>
          </w:tcPr>
          <w:p>
            <w:pPr>
              <w:jc w:val="center"/>
              <w:rPr>
                <w:rFonts w:hint="eastAsia" w:ascii="仿宋_GB2312" w:hAnsi="仿宋_GB2312" w:eastAsia="仿宋_GB2312" w:cs="仿宋_GB2312"/>
                <w:i w:val="0"/>
                <w:color w:val="000000"/>
                <w:sz w:val="28"/>
                <w:szCs w:val="28"/>
                <w:u w:val="none"/>
              </w:rPr>
            </w:pPr>
          </w:p>
        </w:tc>
        <w:tc>
          <w:tcPr>
            <w:tcW w:w="857" w:type="pct"/>
            <w:tcBorders>
              <w:top w:val="single" w:color="auto" w:sz="4" w:space="0"/>
              <w:left w:val="single" w:color="auto" w:sz="4" w:space="0"/>
              <w:bottom w:val="single" w:color="auto" w:sz="4" w:space="0"/>
              <w:right w:val="single" w:color="auto" w:sz="4" w:space="0"/>
            </w:tcBorders>
            <w:shd w:val="clear" w:color="auto" w:fill="auto"/>
            <w:vAlign w:val="center"/>
            <w:tcPrChange w:id="101" w:author="廖丽萍" w:date="2022-10-25T14:37:14Z">
              <w:tcPr>
                <w:tcW w:w="2400" w:type="dxa"/>
                <w:tcBorders>
                  <w:top w:val="single" w:color="auto" w:sz="4" w:space="0"/>
                  <w:left w:val="single" w:color="auto" w:sz="4" w:space="0"/>
                  <w:bottom w:val="single" w:color="auto" w:sz="4" w:space="0"/>
                  <w:right w:val="single" w:color="auto" w:sz="4" w:space="0"/>
                </w:tcBorders>
                <w:shd w:val="clear" w:color="auto" w:fill="auto"/>
                <w:vAlign w:val="center"/>
              </w:tcPr>
            </w:tcPrChange>
          </w:tcPr>
          <w:p>
            <w:pPr>
              <w:rPr>
                <w:rFonts w:hint="default" w:ascii="仿宋_GB2312" w:hAnsi="仿宋_GB2312" w:eastAsia="仿宋_GB2312" w:cs="仿宋_GB2312"/>
                <w:i w:val="0"/>
                <w:color w:val="000000"/>
                <w:sz w:val="21"/>
                <w:szCs w:val="21"/>
                <w:u w:val="none"/>
                <w:lang w:val="en-US" w:eastAsia="zh-CN"/>
              </w:rPr>
            </w:pPr>
            <w:r>
              <w:rPr>
                <w:rFonts w:hint="eastAsia" w:ascii="仿宋_GB2312" w:hAnsi="仿宋_GB2312" w:eastAsia="仿宋_GB2312" w:cs="仿宋_GB2312"/>
                <w:i w:val="0"/>
                <w:color w:val="000000"/>
                <w:sz w:val="21"/>
                <w:szCs w:val="21"/>
                <w:u w:val="none"/>
                <w:lang w:val="en-US" w:eastAsia="zh-CN"/>
              </w:rPr>
              <w:t>**镇**村</w:t>
            </w:r>
          </w:p>
        </w:tc>
        <w:tc>
          <w:tcPr>
            <w:tcW w:w="637" w:type="pct"/>
            <w:tcBorders>
              <w:top w:val="single" w:color="auto" w:sz="4" w:space="0"/>
              <w:left w:val="single" w:color="auto" w:sz="4" w:space="0"/>
              <w:bottom w:val="single" w:color="auto" w:sz="4" w:space="0"/>
              <w:right w:val="single" w:color="auto" w:sz="4" w:space="0"/>
            </w:tcBorders>
            <w:shd w:val="clear" w:color="auto" w:fill="auto"/>
            <w:vAlign w:val="center"/>
            <w:tcPrChange w:id="102" w:author="廖丽萍" w:date="2022-10-25T14:37:14Z">
              <w:tcPr>
                <w:tcW w:w="1784" w:type="dxa"/>
                <w:tcBorders>
                  <w:top w:val="single" w:color="auto" w:sz="4" w:space="0"/>
                  <w:left w:val="single" w:color="auto" w:sz="4" w:space="0"/>
                  <w:bottom w:val="single" w:color="auto" w:sz="4" w:space="0"/>
                  <w:right w:val="single" w:color="auto" w:sz="4" w:space="0"/>
                </w:tcBorders>
                <w:shd w:val="clear" w:color="auto" w:fill="auto"/>
                <w:vAlign w:val="center"/>
              </w:tcPr>
            </w:tcPrChange>
          </w:tcPr>
          <w:p>
            <w:pPr>
              <w:rPr>
                <w:rFonts w:hint="default" w:ascii="仿宋_GB2312" w:hAnsi="仿宋_GB2312" w:eastAsia="仿宋_GB2312" w:cs="仿宋_GB2312"/>
                <w:i w:val="0"/>
                <w:color w:val="000000"/>
                <w:sz w:val="21"/>
                <w:szCs w:val="21"/>
                <w:u w:val="none"/>
                <w:lang w:val="en-US" w:eastAsia="zh-CN"/>
              </w:rPr>
            </w:pPr>
            <w:r>
              <w:rPr>
                <w:rFonts w:hint="eastAsia" w:ascii="仿宋_GB2312" w:hAnsi="仿宋_GB2312" w:eastAsia="仿宋_GB2312" w:cs="仿宋_GB2312"/>
                <w:i w:val="0"/>
                <w:color w:val="000000"/>
                <w:sz w:val="21"/>
                <w:szCs w:val="21"/>
                <w:u w:val="none"/>
                <w:lang w:val="en-US" w:eastAsia="zh-CN"/>
              </w:rPr>
              <w:t>**亩</w:t>
            </w:r>
          </w:p>
        </w:tc>
        <w:tc>
          <w:tcPr>
            <w:tcW w:w="638" w:type="pct"/>
            <w:tcBorders>
              <w:top w:val="single" w:color="auto" w:sz="4" w:space="0"/>
              <w:left w:val="single" w:color="auto" w:sz="4" w:space="0"/>
              <w:bottom w:val="single" w:color="auto" w:sz="4" w:space="0"/>
              <w:right w:val="single" w:color="auto" w:sz="4" w:space="0"/>
            </w:tcBorders>
            <w:shd w:val="clear" w:color="auto" w:fill="auto"/>
            <w:vAlign w:val="center"/>
            <w:tcPrChange w:id="103" w:author="廖丽萍" w:date="2022-10-25T14:37:14Z">
              <w:tcPr>
                <w:tcW w:w="1785" w:type="dxa"/>
                <w:tcBorders>
                  <w:top w:val="single" w:color="auto" w:sz="4" w:space="0"/>
                  <w:left w:val="single" w:color="auto" w:sz="4" w:space="0"/>
                  <w:bottom w:val="single" w:color="auto" w:sz="4" w:space="0"/>
                  <w:right w:val="single" w:color="auto" w:sz="4" w:space="0"/>
                </w:tcBorders>
                <w:shd w:val="clear" w:color="auto" w:fill="auto"/>
                <w:vAlign w:val="center"/>
              </w:tcPr>
            </w:tcPrChange>
          </w:tcPr>
          <w:p>
            <w:pPr>
              <w:rPr>
                <w:rFonts w:hint="eastAsia" w:ascii="仿宋_GB2312" w:hAnsi="仿宋_GB2312" w:eastAsia="仿宋_GB2312" w:cs="仿宋_GB2312"/>
                <w:i w:val="0"/>
                <w:color w:val="000000"/>
                <w:sz w:val="21"/>
                <w:szCs w:val="21"/>
                <w:u w:val="none"/>
                <w:lang w:eastAsia="zh-CN"/>
              </w:rPr>
            </w:pPr>
            <w:r>
              <w:rPr>
                <w:rFonts w:hint="eastAsia" w:ascii="仿宋_GB2312" w:hAnsi="仿宋_GB2312" w:eastAsia="仿宋_GB2312" w:cs="仿宋_GB2312"/>
                <w:i w:val="0"/>
                <w:color w:val="000000"/>
                <w:sz w:val="21"/>
                <w:szCs w:val="21"/>
                <w:u w:val="none"/>
                <w:lang w:eastAsia="zh-CN"/>
              </w:rPr>
              <w:t>水稻（南晶香占）</w:t>
            </w:r>
          </w:p>
        </w:tc>
        <w:tc>
          <w:tcPr>
            <w:tcW w:w="1047" w:type="pct"/>
            <w:tcBorders>
              <w:top w:val="single" w:color="auto" w:sz="4" w:space="0"/>
              <w:left w:val="single" w:color="auto" w:sz="4" w:space="0"/>
              <w:bottom w:val="single" w:color="auto" w:sz="4" w:space="0"/>
              <w:right w:val="single" w:color="auto" w:sz="4" w:space="0"/>
            </w:tcBorders>
            <w:shd w:val="clear" w:color="auto" w:fill="auto"/>
            <w:vAlign w:val="center"/>
            <w:tcPrChange w:id="104" w:author="廖丽萍" w:date="2022-10-25T14:37:14Z">
              <w:tcPr>
                <w:tcW w:w="2931" w:type="dxa"/>
                <w:tcBorders>
                  <w:top w:val="single" w:color="auto" w:sz="4" w:space="0"/>
                  <w:left w:val="single" w:color="auto" w:sz="4" w:space="0"/>
                  <w:bottom w:val="single" w:color="auto" w:sz="4" w:space="0"/>
                  <w:right w:val="single" w:color="auto" w:sz="4" w:space="0"/>
                </w:tcBorders>
                <w:shd w:val="clear" w:color="auto" w:fill="auto"/>
                <w:vAlign w:val="center"/>
              </w:tcPr>
            </w:tcPrChange>
          </w:tcPr>
          <w:p>
            <w:pPr>
              <w:rPr>
                <w:rFonts w:hint="eastAsia" w:ascii="仿宋_GB2312" w:hAnsi="仿宋_GB2312" w:eastAsia="仿宋_GB2312" w:cs="仿宋_GB2312"/>
                <w:i w:val="0"/>
                <w:color w:val="000000"/>
                <w:sz w:val="21"/>
                <w:szCs w:val="21"/>
                <w:u w:val="none"/>
                <w:lang w:eastAsia="zh-CN"/>
              </w:rPr>
            </w:pPr>
            <w:r>
              <w:rPr>
                <w:rFonts w:hint="eastAsia" w:ascii="仿宋_GB2312" w:hAnsi="仿宋_GB2312" w:eastAsia="仿宋_GB2312" w:cs="仿宋_GB2312"/>
                <w:i w:val="0"/>
                <w:color w:val="000000"/>
                <w:sz w:val="21"/>
                <w:szCs w:val="21"/>
                <w:u w:val="none"/>
                <w:lang w:eastAsia="zh-CN"/>
              </w:rPr>
              <w:t>丝苗香米增香技术</w:t>
            </w:r>
          </w:p>
        </w:tc>
        <w:tc>
          <w:tcPr>
            <w:tcW w:w="380" w:type="pct"/>
            <w:vMerge w:val="restart"/>
            <w:tcBorders>
              <w:top w:val="single" w:color="auto" w:sz="4" w:space="0"/>
              <w:left w:val="single" w:color="auto" w:sz="4" w:space="0"/>
              <w:bottom w:val="single" w:color="auto" w:sz="4" w:space="0"/>
              <w:right w:val="single" w:color="auto" w:sz="4" w:space="0"/>
            </w:tcBorders>
            <w:shd w:val="clear" w:color="auto" w:fill="auto"/>
            <w:vAlign w:val="center"/>
            <w:tcPrChange w:id="105" w:author="廖丽萍" w:date="2022-10-25T14:37:14Z">
              <w:tcPr>
                <w:tcW w:w="10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tcPrChange>
          </w:tcPr>
          <w:p>
            <w:pPr>
              <w:jc w:val="center"/>
              <w:rPr>
                <w:rFonts w:hint="eastAsia" w:ascii="仿宋_GB2312" w:hAnsi="仿宋_GB2312" w:eastAsia="仿宋_GB2312" w:cs="仿宋_GB2312"/>
                <w:i w:val="0"/>
                <w:color w:val="000000"/>
                <w:sz w:val="28"/>
                <w:szCs w:val="28"/>
                <w:u w:val="none"/>
              </w:rPr>
            </w:pPr>
          </w:p>
        </w:tc>
        <w:tc>
          <w:tcPr>
            <w:tcW w:w="381" w:type="pct"/>
            <w:vMerge w:val="restart"/>
            <w:tcBorders>
              <w:top w:val="single" w:color="auto" w:sz="4" w:space="0"/>
              <w:left w:val="single" w:color="auto" w:sz="4" w:space="0"/>
              <w:bottom w:val="single" w:color="auto" w:sz="4" w:space="0"/>
              <w:right w:val="single" w:color="auto" w:sz="4" w:space="0"/>
            </w:tcBorders>
            <w:shd w:val="clear" w:color="auto" w:fill="auto"/>
            <w:vAlign w:val="center"/>
            <w:tcPrChange w:id="106" w:author="廖丽萍" w:date="2022-10-25T14:37:14Z">
              <w:tcPr>
                <w:tcW w:w="10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tcPrChange>
          </w:tcPr>
          <w:p>
            <w:pPr>
              <w:jc w:val="center"/>
              <w:rPr>
                <w:rFonts w:hint="eastAsia" w:ascii="仿宋_GB2312" w:hAnsi="仿宋_GB2312" w:eastAsia="仿宋_GB2312" w:cs="仿宋_GB2312"/>
                <w:i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Change w:id="107" w:author="廖丽萍" w:date="2022-10-25T14:37:1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blPrExChange>
        </w:tblPrEx>
        <w:trPr>
          <w:trHeight w:val="624" w:hRule="atLeast"/>
          <w:trPrChange w:id="107" w:author="廖丽萍" w:date="2022-10-25T14:37:14Z">
            <w:trPr>
              <w:trHeight w:val="228" w:hRule="atLeast"/>
            </w:trPr>
          </w:trPrChange>
        </w:trPr>
        <w:tc>
          <w:tcPr>
            <w:tcW w:w="45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Change w:id="108" w:author="廖丽萍" w:date="2022-10-25T14:37:14Z">
              <w:tcPr>
                <w:tcW w:w="127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tcPrChange>
          </w:tcPr>
          <w:p>
            <w:pPr>
              <w:jc w:val="center"/>
              <w:rPr>
                <w:rFonts w:hint="eastAsia" w:ascii="仿宋_GB2312" w:hAnsi="仿宋_GB2312" w:eastAsia="仿宋_GB2312" w:cs="仿宋_GB2312"/>
                <w:i w:val="0"/>
                <w:color w:val="000000"/>
                <w:sz w:val="28"/>
                <w:szCs w:val="28"/>
                <w:u w:val="none"/>
              </w:rPr>
            </w:pPr>
          </w:p>
        </w:tc>
        <w:tc>
          <w:tcPr>
            <w:tcW w:w="60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Change w:id="109" w:author="廖丽萍" w:date="2022-10-25T14:37:14Z">
              <w:tcPr>
                <w:tcW w:w="16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tcPrChange>
          </w:tcPr>
          <w:p>
            <w:pPr>
              <w:jc w:val="center"/>
              <w:rPr>
                <w:rFonts w:hint="eastAsia" w:ascii="仿宋_GB2312" w:hAnsi="仿宋_GB2312" w:eastAsia="仿宋_GB2312" w:cs="仿宋_GB2312"/>
                <w:i w:val="0"/>
                <w:color w:val="000000"/>
                <w:sz w:val="28"/>
                <w:szCs w:val="28"/>
                <w:u w:val="none"/>
              </w:rPr>
            </w:pPr>
          </w:p>
        </w:tc>
        <w:tc>
          <w:tcPr>
            <w:tcW w:w="857" w:type="pct"/>
            <w:tcBorders>
              <w:top w:val="single" w:color="auto" w:sz="4" w:space="0"/>
              <w:left w:val="single" w:color="auto" w:sz="4" w:space="0"/>
              <w:bottom w:val="single" w:color="auto" w:sz="4" w:space="0"/>
              <w:right w:val="single" w:color="auto" w:sz="4" w:space="0"/>
            </w:tcBorders>
            <w:shd w:val="clear" w:color="auto" w:fill="auto"/>
            <w:vAlign w:val="center"/>
            <w:tcPrChange w:id="110" w:author="廖丽萍" w:date="2022-10-25T14:37:14Z">
              <w:tcPr>
                <w:tcW w:w="2400" w:type="dxa"/>
                <w:tcBorders>
                  <w:top w:val="single" w:color="auto" w:sz="4" w:space="0"/>
                  <w:left w:val="single" w:color="auto" w:sz="4" w:space="0"/>
                  <w:bottom w:val="single" w:color="auto" w:sz="4" w:space="0"/>
                  <w:right w:val="single" w:color="auto" w:sz="4" w:space="0"/>
                </w:tcBorders>
                <w:shd w:val="clear" w:color="auto" w:fill="auto"/>
                <w:vAlign w:val="center"/>
              </w:tcPr>
            </w:tcPrChange>
          </w:tcPr>
          <w:p>
            <w:pPr>
              <w:rPr>
                <w:rFonts w:hint="eastAsia" w:ascii="仿宋_GB2312" w:hAnsi="仿宋_GB2312" w:eastAsia="仿宋_GB2312" w:cs="仿宋_GB2312"/>
                <w:i w:val="0"/>
                <w:color w:val="000000"/>
                <w:sz w:val="28"/>
                <w:szCs w:val="28"/>
                <w:u w:val="none"/>
              </w:rPr>
            </w:pPr>
          </w:p>
        </w:tc>
        <w:tc>
          <w:tcPr>
            <w:tcW w:w="637" w:type="pct"/>
            <w:tcBorders>
              <w:top w:val="single" w:color="auto" w:sz="4" w:space="0"/>
              <w:left w:val="single" w:color="auto" w:sz="4" w:space="0"/>
              <w:bottom w:val="single" w:color="auto" w:sz="4" w:space="0"/>
              <w:right w:val="single" w:color="auto" w:sz="4" w:space="0"/>
            </w:tcBorders>
            <w:shd w:val="clear" w:color="auto" w:fill="auto"/>
            <w:vAlign w:val="center"/>
            <w:tcPrChange w:id="111" w:author="廖丽萍" w:date="2022-10-25T14:37:14Z">
              <w:tcPr>
                <w:tcW w:w="1784" w:type="dxa"/>
                <w:tcBorders>
                  <w:top w:val="single" w:color="auto" w:sz="4" w:space="0"/>
                  <w:left w:val="single" w:color="auto" w:sz="4" w:space="0"/>
                  <w:bottom w:val="single" w:color="auto" w:sz="4" w:space="0"/>
                  <w:right w:val="single" w:color="auto" w:sz="4" w:space="0"/>
                </w:tcBorders>
                <w:shd w:val="clear" w:color="auto" w:fill="auto"/>
                <w:vAlign w:val="center"/>
              </w:tcPr>
            </w:tcPrChange>
          </w:tcPr>
          <w:p>
            <w:pPr>
              <w:rPr>
                <w:rFonts w:hint="eastAsia" w:ascii="仿宋_GB2312" w:hAnsi="仿宋_GB2312" w:eastAsia="仿宋_GB2312" w:cs="仿宋_GB2312"/>
                <w:i w:val="0"/>
                <w:color w:val="000000"/>
                <w:sz w:val="28"/>
                <w:szCs w:val="28"/>
                <w:u w:val="none"/>
              </w:rPr>
            </w:pPr>
          </w:p>
        </w:tc>
        <w:tc>
          <w:tcPr>
            <w:tcW w:w="638" w:type="pct"/>
            <w:tcBorders>
              <w:top w:val="single" w:color="auto" w:sz="4" w:space="0"/>
              <w:left w:val="single" w:color="auto" w:sz="4" w:space="0"/>
              <w:bottom w:val="single" w:color="auto" w:sz="4" w:space="0"/>
              <w:right w:val="single" w:color="auto" w:sz="4" w:space="0"/>
            </w:tcBorders>
            <w:shd w:val="clear" w:color="auto" w:fill="auto"/>
            <w:vAlign w:val="center"/>
            <w:tcPrChange w:id="112" w:author="廖丽萍" w:date="2022-10-25T14:37:14Z">
              <w:tcPr>
                <w:tcW w:w="1785" w:type="dxa"/>
                <w:tcBorders>
                  <w:top w:val="single" w:color="auto" w:sz="4" w:space="0"/>
                  <w:left w:val="single" w:color="auto" w:sz="4" w:space="0"/>
                  <w:bottom w:val="single" w:color="auto" w:sz="4" w:space="0"/>
                  <w:right w:val="single" w:color="auto" w:sz="4" w:space="0"/>
                </w:tcBorders>
                <w:shd w:val="clear" w:color="auto" w:fill="auto"/>
                <w:vAlign w:val="center"/>
              </w:tcPr>
            </w:tcPrChange>
          </w:tcPr>
          <w:p>
            <w:pPr>
              <w:rPr>
                <w:rFonts w:hint="eastAsia" w:ascii="仿宋_GB2312" w:hAnsi="仿宋_GB2312" w:eastAsia="仿宋_GB2312" w:cs="仿宋_GB2312"/>
                <w:i w:val="0"/>
                <w:color w:val="000000"/>
                <w:sz w:val="28"/>
                <w:szCs w:val="28"/>
                <w:u w:val="none"/>
              </w:rPr>
            </w:pPr>
          </w:p>
        </w:tc>
        <w:tc>
          <w:tcPr>
            <w:tcW w:w="1047" w:type="pct"/>
            <w:tcBorders>
              <w:top w:val="single" w:color="auto" w:sz="4" w:space="0"/>
              <w:left w:val="single" w:color="auto" w:sz="4" w:space="0"/>
              <w:bottom w:val="single" w:color="auto" w:sz="4" w:space="0"/>
              <w:right w:val="single" w:color="auto" w:sz="4" w:space="0"/>
            </w:tcBorders>
            <w:shd w:val="clear" w:color="auto" w:fill="auto"/>
            <w:vAlign w:val="center"/>
            <w:tcPrChange w:id="113" w:author="廖丽萍" w:date="2022-10-25T14:37:14Z">
              <w:tcPr>
                <w:tcW w:w="2931" w:type="dxa"/>
                <w:tcBorders>
                  <w:top w:val="single" w:color="auto" w:sz="4" w:space="0"/>
                  <w:left w:val="single" w:color="auto" w:sz="4" w:space="0"/>
                  <w:bottom w:val="single" w:color="auto" w:sz="4" w:space="0"/>
                  <w:right w:val="single" w:color="auto" w:sz="4" w:space="0"/>
                </w:tcBorders>
                <w:shd w:val="clear" w:color="auto" w:fill="auto"/>
                <w:vAlign w:val="center"/>
              </w:tcPr>
            </w:tcPrChange>
          </w:tcPr>
          <w:p>
            <w:pPr>
              <w:rPr>
                <w:rFonts w:hint="eastAsia" w:ascii="仿宋_GB2312" w:hAnsi="仿宋_GB2312" w:eastAsia="仿宋_GB2312" w:cs="仿宋_GB2312"/>
                <w:i w:val="0"/>
                <w:color w:val="000000"/>
                <w:sz w:val="28"/>
                <w:szCs w:val="28"/>
                <w:u w:val="none"/>
              </w:rPr>
            </w:pPr>
          </w:p>
        </w:tc>
        <w:tc>
          <w:tcPr>
            <w:tcW w:w="38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Change w:id="114" w:author="廖丽萍" w:date="2022-10-25T14:37:14Z">
              <w:tcPr>
                <w:tcW w:w="10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tcPrChange>
          </w:tcPr>
          <w:p>
            <w:pPr>
              <w:jc w:val="center"/>
              <w:rPr>
                <w:rFonts w:hint="eastAsia" w:ascii="仿宋_GB2312" w:hAnsi="仿宋_GB2312" w:eastAsia="仿宋_GB2312" w:cs="仿宋_GB2312"/>
                <w:i w:val="0"/>
                <w:color w:val="000000"/>
                <w:sz w:val="28"/>
                <w:szCs w:val="28"/>
                <w:u w:val="none"/>
              </w:rPr>
            </w:pPr>
          </w:p>
        </w:tc>
        <w:tc>
          <w:tcPr>
            <w:tcW w:w="38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Change w:id="115" w:author="廖丽萍" w:date="2022-10-25T14:37:14Z">
              <w:tcPr>
                <w:tcW w:w="10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tcPrChange>
          </w:tcPr>
          <w:p>
            <w:pPr>
              <w:jc w:val="center"/>
              <w:rPr>
                <w:rFonts w:hint="eastAsia" w:ascii="仿宋_GB2312" w:hAnsi="仿宋_GB2312" w:eastAsia="仿宋_GB2312" w:cs="仿宋_GB2312"/>
                <w:i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Change w:id="116" w:author="廖丽萍" w:date="2022-10-25T14:37:1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blPrExChange>
        </w:tblPrEx>
        <w:trPr>
          <w:trHeight w:val="624" w:hRule="atLeast"/>
          <w:trPrChange w:id="116" w:author="廖丽萍" w:date="2022-10-25T14:37:14Z">
            <w:trPr>
              <w:trHeight w:val="228" w:hRule="atLeast"/>
            </w:trPr>
          </w:trPrChange>
        </w:trPr>
        <w:tc>
          <w:tcPr>
            <w:tcW w:w="45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Change w:id="117" w:author="廖丽萍" w:date="2022-10-25T14:37:14Z">
              <w:tcPr>
                <w:tcW w:w="127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tcPrChange>
          </w:tcPr>
          <w:p>
            <w:pPr>
              <w:jc w:val="center"/>
              <w:rPr>
                <w:rFonts w:hint="eastAsia" w:ascii="仿宋_GB2312" w:hAnsi="仿宋_GB2312" w:eastAsia="仿宋_GB2312" w:cs="仿宋_GB2312"/>
                <w:i w:val="0"/>
                <w:color w:val="000000"/>
                <w:sz w:val="28"/>
                <w:szCs w:val="28"/>
                <w:u w:val="none"/>
              </w:rPr>
            </w:pPr>
          </w:p>
        </w:tc>
        <w:tc>
          <w:tcPr>
            <w:tcW w:w="60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Change w:id="118" w:author="廖丽萍" w:date="2022-10-25T14:37:14Z">
              <w:tcPr>
                <w:tcW w:w="16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tcPrChange>
          </w:tcPr>
          <w:p>
            <w:pPr>
              <w:jc w:val="center"/>
              <w:rPr>
                <w:rFonts w:hint="eastAsia" w:ascii="仿宋_GB2312" w:hAnsi="仿宋_GB2312" w:eastAsia="仿宋_GB2312" w:cs="仿宋_GB2312"/>
                <w:i w:val="0"/>
                <w:color w:val="000000"/>
                <w:sz w:val="28"/>
                <w:szCs w:val="28"/>
                <w:u w:val="none"/>
              </w:rPr>
            </w:pPr>
          </w:p>
        </w:tc>
        <w:tc>
          <w:tcPr>
            <w:tcW w:w="857" w:type="pct"/>
            <w:tcBorders>
              <w:top w:val="single" w:color="auto" w:sz="4" w:space="0"/>
              <w:left w:val="single" w:color="auto" w:sz="4" w:space="0"/>
              <w:bottom w:val="single" w:color="auto" w:sz="4" w:space="0"/>
              <w:right w:val="single" w:color="auto" w:sz="4" w:space="0"/>
            </w:tcBorders>
            <w:shd w:val="clear" w:color="auto" w:fill="auto"/>
            <w:vAlign w:val="center"/>
            <w:tcPrChange w:id="119" w:author="廖丽萍" w:date="2022-10-25T14:37:14Z">
              <w:tcPr>
                <w:tcW w:w="2400" w:type="dxa"/>
                <w:tcBorders>
                  <w:top w:val="single" w:color="auto" w:sz="4" w:space="0"/>
                  <w:left w:val="single" w:color="auto" w:sz="4" w:space="0"/>
                  <w:bottom w:val="single" w:color="auto" w:sz="4" w:space="0"/>
                  <w:right w:val="single" w:color="auto" w:sz="4" w:space="0"/>
                </w:tcBorders>
                <w:shd w:val="clear" w:color="auto" w:fill="auto"/>
                <w:vAlign w:val="center"/>
              </w:tcPr>
            </w:tcPrChange>
          </w:tcPr>
          <w:p>
            <w:pPr>
              <w:keepNext w:val="0"/>
              <w:keepLines w:val="0"/>
              <w:widowControl/>
              <w:suppressLineNumbers w:val="0"/>
              <w:jc w:val="center"/>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lang w:val="en-US" w:eastAsia="zh-CN" w:bidi="ar"/>
              </w:rPr>
              <w:t>…</w:t>
            </w:r>
          </w:p>
        </w:tc>
        <w:tc>
          <w:tcPr>
            <w:tcW w:w="637" w:type="pct"/>
            <w:tcBorders>
              <w:top w:val="single" w:color="auto" w:sz="4" w:space="0"/>
              <w:left w:val="single" w:color="auto" w:sz="4" w:space="0"/>
              <w:bottom w:val="single" w:color="auto" w:sz="4" w:space="0"/>
              <w:right w:val="single" w:color="auto" w:sz="4" w:space="0"/>
            </w:tcBorders>
            <w:shd w:val="clear" w:color="auto" w:fill="auto"/>
            <w:vAlign w:val="center"/>
            <w:tcPrChange w:id="120" w:author="廖丽萍" w:date="2022-10-25T14:37:14Z">
              <w:tcPr>
                <w:tcW w:w="1784" w:type="dxa"/>
                <w:tcBorders>
                  <w:top w:val="single" w:color="auto" w:sz="4" w:space="0"/>
                  <w:left w:val="single" w:color="auto" w:sz="4" w:space="0"/>
                  <w:bottom w:val="single" w:color="auto" w:sz="4" w:space="0"/>
                  <w:right w:val="single" w:color="auto" w:sz="4" w:space="0"/>
                </w:tcBorders>
                <w:shd w:val="clear" w:color="auto" w:fill="auto"/>
                <w:vAlign w:val="center"/>
              </w:tcPr>
            </w:tcPrChange>
          </w:tcPr>
          <w:p>
            <w:pPr>
              <w:rPr>
                <w:rFonts w:hint="eastAsia" w:ascii="仿宋_GB2312" w:hAnsi="仿宋_GB2312" w:eastAsia="仿宋_GB2312" w:cs="仿宋_GB2312"/>
                <w:i w:val="0"/>
                <w:color w:val="000000"/>
                <w:sz w:val="28"/>
                <w:szCs w:val="28"/>
                <w:u w:val="none"/>
              </w:rPr>
            </w:pPr>
          </w:p>
        </w:tc>
        <w:tc>
          <w:tcPr>
            <w:tcW w:w="638" w:type="pct"/>
            <w:tcBorders>
              <w:top w:val="single" w:color="auto" w:sz="4" w:space="0"/>
              <w:left w:val="single" w:color="auto" w:sz="4" w:space="0"/>
              <w:bottom w:val="single" w:color="auto" w:sz="4" w:space="0"/>
              <w:right w:val="single" w:color="auto" w:sz="4" w:space="0"/>
            </w:tcBorders>
            <w:shd w:val="clear" w:color="auto" w:fill="auto"/>
            <w:vAlign w:val="center"/>
            <w:tcPrChange w:id="121" w:author="廖丽萍" w:date="2022-10-25T14:37:14Z">
              <w:tcPr>
                <w:tcW w:w="1785" w:type="dxa"/>
                <w:tcBorders>
                  <w:top w:val="single" w:color="auto" w:sz="4" w:space="0"/>
                  <w:left w:val="single" w:color="auto" w:sz="4" w:space="0"/>
                  <w:bottom w:val="single" w:color="auto" w:sz="4" w:space="0"/>
                  <w:right w:val="single" w:color="auto" w:sz="4" w:space="0"/>
                </w:tcBorders>
                <w:shd w:val="clear" w:color="auto" w:fill="auto"/>
                <w:vAlign w:val="center"/>
              </w:tcPr>
            </w:tcPrChange>
          </w:tcPr>
          <w:p>
            <w:pPr>
              <w:rPr>
                <w:rFonts w:hint="eastAsia" w:ascii="仿宋_GB2312" w:hAnsi="仿宋_GB2312" w:eastAsia="仿宋_GB2312" w:cs="仿宋_GB2312"/>
                <w:i w:val="0"/>
                <w:color w:val="000000"/>
                <w:sz w:val="28"/>
                <w:szCs w:val="28"/>
                <w:u w:val="none"/>
              </w:rPr>
            </w:pPr>
          </w:p>
        </w:tc>
        <w:tc>
          <w:tcPr>
            <w:tcW w:w="1047" w:type="pct"/>
            <w:tcBorders>
              <w:top w:val="single" w:color="auto" w:sz="4" w:space="0"/>
              <w:left w:val="single" w:color="auto" w:sz="4" w:space="0"/>
              <w:bottom w:val="single" w:color="auto" w:sz="4" w:space="0"/>
              <w:right w:val="single" w:color="auto" w:sz="4" w:space="0"/>
            </w:tcBorders>
            <w:shd w:val="clear" w:color="auto" w:fill="auto"/>
            <w:vAlign w:val="center"/>
            <w:tcPrChange w:id="122" w:author="廖丽萍" w:date="2022-10-25T14:37:14Z">
              <w:tcPr>
                <w:tcW w:w="2931" w:type="dxa"/>
                <w:tcBorders>
                  <w:top w:val="single" w:color="auto" w:sz="4" w:space="0"/>
                  <w:left w:val="single" w:color="auto" w:sz="4" w:space="0"/>
                  <w:bottom w:val="single" w:color="auto" w:sz="4" w:space="0"/>
                  <w:right w:val="single" w:color="auto" w:sz="4" w:space="0"/>
                </w:tcBorders>
                <w:shd w:val="clear" w:color="auto" w:fill="auto"/>
                <w:vAlign w:val="center"/>
              </w:tcPr>
            </w:tcPrChange>
          </w:tcPr>
          <w:p>
            <w:pPr>
              <w:rPr>
                <w:rFonts w:hint="eastAsia" w:ascii="仿宋_GB2312" w:hAnsi="仿宋_GB2312" w:eastAsia="仿宋_GB2312" w:cs="仿宋_GB2312"/>
                <w:i w:val="0"/>
                <w:color w:val="000000"/>
                <w:sz w:val="28"/>
                <w:szCs w:val="28"/>
                <w:u w:val="none"/>
              </w:rPr>
            </w:pPr>
          </w:p>
        </w:tc>
        <w:tc>
          <w:tcPr>
            <w:tcW w:w="38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Change w:id="123" w:author="廖丽萍" w:date="2022-10-25T14:37:14Z">
              <w:tcPr>
                <w:tcW w:w="10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tcPrChange>
          </w:tcPr>
          <w:p>
            <w:pPr>
              <w:jc w:val="center"/>
              <w:rPr>
                <w:rFonts w:hint="eastAsia" w:ascii="仿宋_GB2312" w:hAnsi="仿宋_GB2312" w:eastAsia="仿宋_GB2312" w:cs="仿宋_GB2312"/>
                <w:i w:val="0"/>
                <w:color w:val="000000"/>
                <w:sz w:val="28"/>
                <w:szCs w:val="28"/>
                <w:u w:val="none"/>
              </w:rPr>
            </w:pPr>
          </w:p>
        </w:tc>
        <w:tc>
          <w:tcPr>
            <w:tcW w:w="38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Change w:id="124" w:author="廖丽萍" w:date="2022-10-25T14:37:14Z">
              <w:tcPr>
                <w:tcW w:w="10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tcPrChange>
          </w:tcPr>
          <w:p>
            <w:pPr>
              <w:jc w:val="center"/>
              <w:rPr>
                <w:rFonts w:hint="eastAsia" w:ascii="仿宋_GB2312" w:hAnsi="仿宋_GB2312" w:eastAsia="仿宋_GB2312" w:cs="仿宋_GB2312"/>
                <w:i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Change w:id="125" w:author="廖丽萍" w:date="2022-10-25T14:37:1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blPrExChange>
        </w:tblPrEx>
        <w:trPr>
          <w:trHeight w:val="624" w:hRule="atLeast"/>
          <w:trPrChange w:id="125" w:author="廖丽萍" w:date="2022-10-25T14:37:14Z">
            <w:trPr>
              <w:trHeight w:val="228" w:hRule="atLeast"/>
            </w:trPr>
          </w:trPrChange>
        </w:trPr>
        <w:tc>
          <w:tcPr>
            <w:tcW w:w="456" w:type="pct"/>
            <w:vMerge w:val="restart"/>
            <w:tcBorders>
              <w:top w:val="single" w:color="auto" w:sz="4" w:space="0"/>
              <w:left w:val="single" w:color="auto" w:sz="4" w:space="0"/>
              <w:bottom w:val="single" w:color="auto" w:sz="4" w:space="0"/>
              <w:right w:val="single" w:color="auto" w:sz="4" w:space="0"/>
            </w:tcBorders>
            <w:shd w:val="clear" w:color="auto" w:fill="auto"/>
            <w:vAlign w:val="center"/>
            <w:tcPrChange w:id="126" w:author="廖丽萍" w:date="2022-10-25T14:37:14Z">
              <w:tcPr>
                <w:tcW w:w="12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tcPrChange>
          </w:tcPr>
          <w:p>
            <w:pPr>
              <w:keepNext w:val="0"/>
              <w:keepLines w:val="0"/>
              <w:widowControl/>
              <w:suppressLineNumbers w:val="0"/>
              <w:jc w:val="center"/>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lang w:val="en-US" w:eastAsia="zh-CN" w:bidi="ar"/>
              </w:rPr>
              <w:t>县2</w:t>
            </w:r>
          </w:p>
        </w:tc>
        <w:tc>
          <w:tcPr>
            <w:tcW w:w="600" w:type="pct"/>
            <w:vMerge w:val="restart"/>
            <w:tcBorders>
              <w:top w:val="single" w:color="auto" w:sz="4" w:space="0"/>
              <w:left w:val="single" w:color="auto" w:sz="4" w:space="0"/>
              <w:bottom w:val="single" w:color="auto" w:sz="4" w:space="0"/>
              <w:right w:val="single" w:color="auto" w:sz="4" w:space="0"/>
            </w:tcBorders>
            <w:shd w:val="clear" w:color="auto" w:fill="auto"/>
            <w:vAlign w:val="center"/>
            <w:tcPrChange w:id="127" w:author="廖丽萍" w:date="2022-10-25T14:37:14Z">
              <w:tcPr>
                <w:tcW w:w="16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tcPrChange>
          </w:tcPr>
          <w:p>
            <w:pPr>
              <w:jc w:val="center"/>
              <w:rPr>
                <w:rFonts w:hint="eastAsia" w:ascii="仿宋_GB2312" w:hAnsi="仿宋_GB2312" w:eastAsia="仿宋_GB2312" w:cs="仿宋_GB2312"/>
                <w:i w:val="0"/>
                <w:color w:val="000000"/>
                <w:sz w:val="28"/>
                <w:szCs w:val="28"/>
                <w:u w:val="none"/>
              </w:rPr>
            </w:pPr>
          </w:p>
        </w:tc>
        <w:tc>
          <w:tcPr>
            <w:tcW w:w="857" w:type="pct"/>
            <w:tcBorders>
              <w:top w:val="single" w:color="auto" w:sz="4" w:space="0"/>
              <w:left w:val="single" w:color="auto" w:sz="4" w:space="0"/>
              <w:bottom w:val="single" w:color="auto" w:sz="4" w:space="0"/>
              <w:right w:val="single" w:color="auto" w:sz="4" w:space="0"/>
            </w:tcBorders>
            <w:shd w:val="clear" w:color="auto" w:fill="auto"/>
            <w:vAlign w:val="center"/>
            <w:tcPrChange w:id="128" w:author="廖丽萍" w:date="2022-10-25T14:37:14Z">
              <w:tcPr>
                <w:tcW w:w="2400" w:type="dxa"/>
                <w:tcBorders>
                  <w:top w:val="single" w:color="auto" w:sz="4" w:space="0"/>
                  <w:left w:val="single" w:color="auto" w:sz="4" w:space="0"/>
                  <w:bottom w:val="single" w:color="auto" w:sz="4" w:space="0"/>
                  <w:right w:val="single" w:color="auto" w:sz="4" w:space="0"/>
                </w:tcBorders>
                <w:shd w:val="clear" w:color="auto" w:fill="auto"/>
                <w:vAlign w:val="center"/>
              </w:tcPr>
            </w:tcPrChange>
          </w:tcPr>
          <w:p>
            <w:pPr>
              <w:jc w:val="center"/>
              <w:rPr>
                <w:rFonts w:hint="eastAsia" w:ascii="仿宋_GB2312" w:hAnsi="仿宋_GB2312" w:eastAsia="仿宋_GB2312" w:cs="仿宋_GB2312"/>
                <w:i w:val="0"/>
                <w:color w:val="000000"/>
                <w:sz w:val="28"/>
                <w:szCs w:val="28"/>
                <w:u w:val="none"/>
              </w:rPr>
            </w:pPr>
          </w:p>
        </w:tc>
        <w:tc>
          <w:tcPr>
            <w:tcW w:w="637" w:type="pct"/>
            <w:tcBorders>
              <w:top w:val="single" w:color="auto" w:sz="4" w:space="0"/>
              <w:left w:val="single" w:color="auto" w:sz="4" w:space="0"/>
              <w:bottom w:val="single" w:color="auto" w:sz="4" w:space="0"/>
              <w:right w:val="single" w:color="auto" w:sz="4" w:space="0"/>
            </w:tcBorders>
            <w:shd w:val="clear" w:color="auto" w:fill="auto"/>
            <w:vAlign w:val="center"/>
            <w:tcPrChange w:id="129" w:author="廖丽萍" w:date="2022-10-25T14:37:14Z">
              <w:tcPr>
                <w:tcW w:w="1784" w:type="dxa"/>
                <w:tcBorders>
                  <w:top w:val="single" w:color="auto" w:sz="4" w:space="0"/>
                  <w:left w:val="single" w:color="auto" w:sz="4" w:space="0"/>
                  <w:bottom w:val="single" w:color="auto" w:sz="4" w:space="0"/>
                  <w:right w:val="single" w:color="auto" w:sz="4" w:space="0"/>
                </w:tcBorders>
                <w:shd w:val="clear" w:color="auto" w:fill="auto"/>
                <w:vAlign w:val="center"/>
              </w:tcPr>
            </w:tcPrChange>
          </w:tcPr>
          <w:p>
            <w:pPr>
              <w:rPr>
                <w:rFonts w:hint="eastAsia" w:ascii="仿宋_GB2312" w:hAnsi="仿宋_GB2312" w:eastAsia="仿宋_GB2312" w:cs="仿宋_GB2312"/>
                <w:i w:val="0"/>
                <w:color w:val="000000"/>
                <w:sz w:val="28"/>
                <w:szCs w:val="28"/>
                <w:u w:val="none"/>
              </w:rPr>
            </w:pPr>
          </w:p>
        </w:tc>
        <w:tc>
          <w:tcPr>
            <w:tcW w:w="638" w:type="pct"/>
            <w:tcBorders>
              <w:top w:val="single" w:color="auto" w:sz="4" w:space="0"/>
              <w:left w:val="single" w:color="auto" w:sz="4" w:space="0"/>
              <w:bottom w:val="single" w:color="auto" w:sz="4" w:space="0"/>
              <w:right w:val="single" w:color="auto" w:sz="4" w:space="0"/>
            </w:tcBorders>
            <w:shd w:val="clear" w:color="auto" w:fill="auto"/>
            <w:vAlign w:val="center"/>
            <w:tcPrChange w:id="130" w:author="廖丽萍" w:date="2022-10-25T14:37:14Z">
              <w:tcPr>
                <w:tcW w:w="1785" w:type="dxa"/>
                <w:tcBorders>
                  <w:top w:val="single" w:color="auto" w:sz="4" w:space="0"/>
                  <w:left w:val="single" w:color="auto" w:sz="4" w:space="0"/>
                  <w:bottom w:val="single" w:color="auto" w:sz="4" w:space="0"/>
                  <w:right w:val="single" w:color="auto" w:sz="4" w:space="0"/>
                </w:tcBorders>
                <w:shd w:val="clear" w:color="auto" w:fill="auto"/>
                <w:vAlign w:val="center"/>
              </w:tcPr>
            </w:tcPrChange>
          </w:tcPr>
          <w:p>
            <w:pPr>
              <w:rPr>
                <w:rFonts w:hint="eastAsia" w:ascii="仿宋_GB2312" w:hAnsi="仿宋_GB2312" w:eastAsia="仿宋_GB2312" w:cs="仿宋_GB2312"/>
                <w:i w:val="0"/>
                <w:color w:val="000000"/>
                <w:sz w:val="28"/>
                <w:szCs w:val="28"/>
                <w:u w:val="none"/>
              </w:rPr>
            </w:pPr>
          </w:p>
        </w:tc>
        <w:tc>
          <w:tcPr>
            <w:tcW w:w="1047" w:type="pct"/>
            <w:tcBorders>
              <w:top w:val="single" w:color="auto" w:sz="4" w:space="0"/>
              <w:left w:val="single" w:color="auto" w:sz="4" w:space="0"/>
              <w:bottom w:val="single" w:color="auto" w:sz="4" w:space="0"/>
              <w:right w:val="single" w:color="auto" w:sz="4" w:space="0"/>
            </w:tcBorders>
            <w:shd w:val="clear" w:color="auto" w:fill="auto"/>
            <w:vAlign w:val="center"/>
            <w:tcPrChange w:id="131" w:author="廖丽萍" w:date="2022-10-25T14:37:14Z">
              <w:tcPr>
                <w:tcW w:w="2931" w:type="dxa"/>
                <w:tcBorders>
                  <w:top w:val="single" w:color="auto" w:sz="4" w:space="0"/>
                  <w:left w:val="single" w:color="auto" w:sz="4" w:space="0"/>
                  <w:bottom w:val="single" w:color="auto" w:sz="4" w:space="0"/>
                  <w:right w:val="single" w:color="auto" w:sz="4" w:space="0"/>
                </w:tcBorders>
                <w:shd w:val="clear" w:color="auto" w:fill="auto"/>
                <w:vAlign w:val="center"/>
              </w:tcPr>
            </w:tcPrChange>
          </w:tcPr>
          <w:p>
            <w:pPr>
              <w:rPr>
                <w:rFonts w:hint="eastAsia" w:ascii="仿宋_GB2312" w:hAnsi="仿宋_GB2312" w:eastAsia="仿宋_GB2312" w:cs="仿宋_GB2312"/>
                <w:i w:val="0"/>
                <w:color w:val="000000"/>
                <w:sz w:val="28"/>
                <w:szCs w:val="28"/>
                <w:u w:val="none"/>
              </w:rPr>
            </w:pPr>
          </w:p>
        </w:tc>
        <w:tc>
          <w:tcPr>
            <w:tcW w:w="380" w:type="pct"/>
            <w:vMerge w:val="restart"/>
            <w:tcBorders>
              <w:top w:val="single" w:color="auto" w:sz="4" w:space="0"/>
              <w:left w:val="single" w:color="auto" w:sz="4" w:space="0"/>
              <w:bottom w:val="single" w:color="auto" w:sz="4" w:space="0"/>
              <w:right w:val="single" w:color="auto" w:sz="4" w:space="0"/>
            </w:tcBorders>
            <w:shd w:val="clear" w:color="auto" w:fill="auto"/>
            <w:vAlign w:val="center"/>
            <w:tcPrChange w:id="132" w:author="廖丽萍" w:date="2022-10-25T14:37:14Z">
              <w:tcPr>
                <w:tcW w:w="10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tcPrChange>
          </w:tcPr>
          <w:p>
            <w:pPr>
              <w:jc w:val="center"/>
              <w:rPr>
                <w:rFonts w:hint="eastAsia" w:ascii="仿宋_GB2312" w:hAnsi="仿宋_GB2312" w:eastAsia="仿宋_GB2312" w:cs="仿宋_GB2312"/>
                <w:i w:val="0"/>
                <w:color w:val="000000"/>
                <w:sz w:val="28"/>
                <w:szCs w:val="28"/>
                <w:u w:val="none"/>
              </w:rPr>
            </w:pPr>
          </w:p>
        </w:tc>
        <w:tc>
          <w:tcPr>
            <w:tcW w:w="381" w:type="pct"/>
            <w:vMerge w:val="restart"/>
            <w:tcBorders>
              <w:top w:val="single" w:color="auto" w:sz="4" w:space="0"/>
              <w:left w:val="single" w:color="auto" w:sz="4" w:space="0"/>
              <w:bottom w:val="single" w:color="auto" w:sz="4" w:space="0"/>
              <w:right w:val="single" w:color="auto" w:sz="4" w:space="0"/>
            </w:tcBorders>
            <w:shd w:val="clear" w:color="auto" w:fill="auto"/>
            <w:vAlign w:val="center"/>
            <w:tcPrChange w:id="133" w:author="廖丽萍" w:date="2022-10-25T14:37:14Z">
              <w:tcPr>
                <w:tcW w:w="10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tcPrChange>
          </w:tcPr>
          <w:p>
            <w:pPr>
              <w:jc w:val="center"/>
              <w:rPr>
                <w:rFonts w:hint="eastAsia" w:ascii="仿宋_GB2312" w:hAnsi="仿宋_GB2312" w:eastAsia="仿宋_GB2312" w:cs="仿宋_GB2312"/>
                <w:i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Change w:id="134" w:author="廖丽萍" w:date="2022-10-25T14:37:1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blPrExChange>
        </w:tblPrEx>
        <w:trPr>
          <w:trHeight w:val="624" w:hRule="atLeast"/>
          <w:trPrChange w:id="134" w:author="廖丽萍" w:date="2022-10-25T14:37:14Z">
            <w:trPr>
              <w:trHeight w:val="228" w:hRule="atLeast"/>
            </w:trPr>
          </w:trPrChange>
        </w:trPr>
        <w:tc>
          <w:tcPr>
            <w:tcW w:w="45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Change w:id="135" w:author="廖丽萍" w:date="2022-10-25T14:37:14Z">
              <w:tcPr>
                <w:tcW w:w="127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tcPrChange>
          </w:tcPr>
          <w:p>
            <w:pPr>
              <w:jc w:val="center"/>
              <w:rPr>
                <w:rFonts w:hint="eastAsia" w:ascii="仿宋_GB2312" w:hAnsi="仿宋_GB2312" w:eastAsia="仿宋_GB2312" w:cs="仿宋_GB2312"/>
                <w:i w:val="0"/>
                <w:color w:val="000000"/>
                <w:sz w:val="28"/>
                <w:szCs w:val="28"/>
                <w:u w:val="none"/>
              </w:rPr>
            </w:pPr>
          </w:p>
        </w:tc>
        <w:tc>
          <w:tcPr>
            <w:tcW w:w="60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Change w:id="136" w:author="廖丽萍" w:date="2022-10-25T14:37:14Z">
              <w:tcPr>
                <w:tcW w:w="16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tcPrChange>
          </w:tcPr>
          <w:p>
            <w:pPr>
              <w:jc w:val="center"/>
              <w:rPr>
                <w:rFonts w:hint="eastAsia" w:ascii="仿宋_GB2312" w:hAnsi="仿宋_GB2312" w:eastAsia="仿宋_GB2312" w:cs="仿宋_GB2312"/>
                <w:i w:val="0"/>
                <w:color w:val="000000"/>
                <w:sz w:val="28"/>
                <w:szCs w:val="28"/>
                <w:u w:val="none"/>
              </w:rPr>
            </w:pPr>
          </w:p>
        </w:tc>
        <w:tc>
          <w:tcPr>
            <w:tcW w:w="857" w:type="pct"/>
            <w:tcBorders>
              <w:top w:val="single" w:color="auto" w:sz="4" w:space="0"/>
              <w:left w:val="single" w:color="auto" w:sz="4" w:space="0"/>
              <w:bottom w:val="single" w:color="auto" w:sz="4" w:space="0"/>
              <w:right w:val="single" w:color="auto" w:sz="4" w:space="0"/>
            </w:tcBorders>
            <w:shd w:val="clear" w:color="auto" w:fill="auto"/>
            <w:vAlign w:val="center"/>
            <w:tcPrChange w:id="137" w:author="廖丽萍" w:date="2022-10-25T14:37:14Z">
              <w:tcPr>
                <w:tcW w:w="2400" w:type="dxa"/>
                <w:tcBorders>
                  <w:top w:val="single" w:color="auto" w:sz="4" w:space="0"/>
                  <w:left w:val="single" w:color="auto" w:sz="4" w:space="0"/>
                  <w:bottom w:val="single" w:color="auto" w:sz="4" w:space="0"/>
                  <w:right w:val="single" w:color="auto" w:sz="4" w:space="0"/>
                </w:tcBorders>
                <w:shd w:val="clear" w:color="auto" w:fill="auto"/>
                <w:vAlign w:val="center"/>
              </w:tcPr>
            </w:tcPrChange>
          </w:tcPr>
          <w:p>
            <w:pPr>
              <w:jc w:val="center"/>
              <w:rPr>
                <w:rFonts w:hint="eastAsia" w:ascii="仿宋_GB2312" w:hAnsi="仿宋_GB2312" w:eastAsia="仿宋_GB2312" w:cs="仿宋_GB2312"/>
                <w:i w:val="0"/>
                <w:color w:val="000000"/>
                <w:sz w:val="28"/>
                <w:szCs w:val="28"/>
                <w:u w:val="none"/>
              </w:rPr>
            </w:pPr>
          </w:p>
        </w:tc>
        <w:tc>
          <w:tcPr>
            <w:tcW w:w="637" w:type="pct"/>
            <w:tcBorders>
              <w:top w:val="single" w:color="auto" w:sz="4" w:space="0"/>
              <w:left w:val="single" w:color="auto" w:sz="4" w:space="0"/>
              <w:bottom w:val="single" w:color="auto" w:sz="4" w:space="0"/>
              <w:right w:val="single" w:color="auto" w:sz="4" w:space="0"/>
            </w:tcBorders>
            <w:shd w:val="clear" w:color="auto" w:fill="auto"/>
            <w:vAlign w:val="center"/>
            <w:tcPrChange w:id="138" w:author="廖丽萍" w:date="2022-10-25T14:37:14Z">
              <w:tcPr>
                <w:tcW w:w="1784" w:type="dxa"/>
                <w:tcBorders>
                  <w:top w:val="single" w:color="auto" w:sz="4" w:space="0"/>
                  <w:left w:val="single" w:color="auto" w:sz="4" w:space="0"/>
                  <w:bottom w:val="single" w:color="auto" w:sz="4" w:space="0"/>
                  <w:right w:val="single" w:color="auto" w:sz="4" w:space="0"/>
                </w:tcBorders>
                <w:shd w:val="clear" w:color="auto" w:fill="auto"/>
                <w:vAlign w:val="center"/>
              </w:tcPr>
            </w:tcPrChange>
          </w:tcPr>
          <w:p>
            <w:pPr>
              <w:rPr>
                <w:rFonts w:hint="eastAsia" w:ascii="仿宋_GB2312" w:hAnsi="仿宋_GB2312" w:eastAsia="仿宋_GB2312" w:cs="仿宋_GB2312"/>
                <w:i w:val="0"/>
                <w:color w:val="000000"/>
                <w:sz w:val="28"/>
                <w:szCs w:val="28"/>
                <w:u w:val="none"/>
              </w:rPr>
            </w:pPr>
          </w:p>
        </w:tc>
        <w:tc>
          <w:tcPr>
            <w:tcW w:w="638" w:type="pct"/>
            <w:tcBorders>
              <w:top w:val="single" w:color="auto" w:sz="4" w:space="0"/>
              <w:left w:val="single" w:color="auto" w:sz="4" w:space="0"/>
              <w:bottom w:val="single" w:color="auto" w:sz="4" w:space="0"/>
              <w:right w:val="single" w:color="auto" w:sz="4" w:space="0"/>
            </w:tcBorders>
            <w:shd w:val="clear" w:color="auto" w:fill="auto"/>
            <w:vAlign w:val="center"/>
            <w:tcPrChange w:id="139" w:author="廖丽萍" w:date="2022-10-25T14:37:14Z">
              <w:tcPr>
                <w:tcW w:w="1785" w:type="dxa"/>
                <w:tcBorders>
                  <w:top w:val="single" w:color="auto" w:sz="4" w:space="0"/>
                  <w:left w:val="single" w:color="auto" w:sz="4" w:space="0"/>
                  <w:bottom w:val="single" w:color="auto" w:sz="4" w:space="0"/>
                  <w:right w:val="single" w:color="auto" w:sz="4" w:space="0"/>
                </w:tcBorders>
                <w:shd w:val="clear" w:color="auto" w:fill="auto"/>
                <w:vAlign w:val="center"/>
              </w:tcPr>
            </w:tcPrChange>
          </w:tcPr>
          <w:p>
            <w:pPr>
              <w:rPr>
                <w:rFonts w:hint="eastAsia" w:ascii="仿宋_GB2312" w:hAnsi="仿宋_GB2312" w:eastAsia="仿宋_GB2312" w:cs="仿宋_GB2312"/>
                <w:i w:val="0"/>
                <w:color w:val="000000"/>
                <w:sz w:val="28"/>
                <w:szCs w:val="28"/>
                <w:u w:val="none"/>
              </w:rPr>
            </w:pPr>
          </w:p>
        </w:tc>
        <w:tc>
          <w:tcPr>
            <w:tcW w:w="1047" w:type="pct"/>
            <w:tcBorders>
              <w:top w:val="single" w:color="auto" w:sz="4" w:space="0"/>
              <w:left w:val="single" w:color="auto" w:sz="4" w:space="0"/>
              <w:bottom w:val="single" w:color="auto" w:sz="4" w:space="0"/>
              <w:right w:val="single" w:color="auto" w:sz="4" w:space="0"/>
            </w:tcBorders>
            <w:shd w:val="clear" w:color="auto" w:fill="auto"/>
            <w:vAlign w:val="center"/>
            <w:tcPrChange w:id="140" w:author="廖丽萍" w:date="2022-10-25T14:37:14Z">
              <w:tcPr>
                <w:tcW w:w="2931" w:type="dxa"/>
                <w:tcBorders>
                  <w:top w:val="single" w:color="auto" w:sz="4" w:space="0"/>
                  <w:left w:val="single" w:color="auto" w:sz="4" w:space="0"/>
                  <w:bottom w:val="single" w:color="auto" w:sz="4" w:space="0"/>
                  <w:right w:val="single" w:color="auto" w:sz="4" w:space="0"/>
                </w:tcBorders>
                <w:shd w:val="clear" w:color="auto" w:fill="auto"/>
                <w:vAlign w:val="center"/>
              </w:tcPr>
            </w:tcPrChange>
          </w:tcPr>
          <w:p>
            <w:pPr>
              <w:rPr>
                <w:rFonts w:hint="eastAsia" w:ascii="仿宋_GB2312" w:hAnsi="仿宋_GB2312" w:eastAsia="仿宋_GB2312" w:cs="仿宋_GB2312"/>
                <w:i w:val="0"/>
                <w:color w:val="000000"/>
                <w:sz w:val="28"/>
                <w:szCs w:val="28"/>
                <w:u w:val="none"/>
              </w:rPr>
            </w:pPr>
          </w:p>
        </w:tc>
        <w:tc>
          <w:tcPr>
            <w:tcW w:w="38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Change w:id="141" w:author="廖丽萍" w:date="2022-10-25T14:37:14Z">
              <w:tcPr>
                <w:tcW w:w="10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tcPrChange>
          </w:tcPr>
          <w:p>
            <w:pPr>
              <w:jc w:val="center"/>
              <w:rPr>
                <w:rFonts w:hint="eastAsia" w:ascii="仿宋_GB2312" w:hAnsi="仿宋_GB2312" w:eastAsia="仿宋_GB2312" w:cs="仿宋_GB2312"/>
                <w:i w:val="0"/>
                <w:color w:val="000000"/>
                <w:sz w:val="28"/>
                <w:szCs w:val="28"/>
                <w:u w:val="none"/>
              </w:rPr>
            </w:pPr>
          </w:p>
        </w:tc>
        <w:tc>
          <w:tcPr>
            <w:tcW w:w="38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Change w:id="142" w:author="廖丽萍" w:date="2022-10-25T14:37:14Z">
              <w:tcPr>
                <w:tcW w:w="10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tcPrChange>
          </w:tcPr>
          <w:p>
            <w:pPr>
              <w:jc w:val="center"/>
              <w:rPr>
                <w:rFonts w:hint="eastAsia" w:ascii="仿宋_GB2312" w:hAnsi="仿宋_GB2312" w:eastAsia="仿宋_GB2312" w:cs="仿宋_GB2312"/>
                <w:i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Change w:id="143" w:author="廖丽萍" w:date="2022-10-25T14:37:1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blPrExChange>
        </w:tblPrEx>
        <w:trPr>
          <w:trHeight w:val="624" w:hRule="atLeast"/>
          <w:trPrChange w:id="143" w:author="廖丽萍" w:date="2022-10-25T14:37:14Z">
            <w:trPr>
              <w:trHeight w:val="228" w:hRule="atLeast"/>
            </w:trPr>
          </w:trPrChange>
        </w:trPr>
        <w:tc>
          <w:tcPr>
            <w:tcW w:w="45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Change w:id="144" w:author="廖丽萍" w:date="2022-10-25T14:37:14Z">
              <w:tcPr>
                <w:tcW w:w="127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tcPrChange>
          </w:tcPr>
          <w:p>
            <w:pPr>
              <w:jc w:val="center"/>
              <w:rPr>
                <w:rFonts w:hint="eastAsia" w:ascii="仿宋_GB2312" w:hAnsi="仿宋_GB2312" w:eastAsia="仿宋_GB2312" w:cs="仿宋_GB2312"/>
                <w:i w:val="0"/>
                <w:color w:val="000000"/>
                <w:sz w:val="28"/>
                <w:szCs w:val="28"/>
                <w:u w:val="none"/>
              </w:rPr>
            </w:pPr>
          </w:p>
        </w:tc>
        <w:tc>
          <w:tcPr>
            <w:tcW w:w="60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Change w:id="145" w:author="廖丽萍" w:date="2022-10-25T14:37:14Z">
              <w:tcPr>
                <w:tcW w:w="16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tcPrChange>
          </w:tcPr>
          <w:p>
            <w:pPr>
              <w:jc w:val="center"/>
              <w:rPr>
                <w:rFonts w:hint="eastAsia" w:ascii="仿宋_GB2312" w:hAnsi="仿宋_GB2312" w:eastAsia="仿宋_GB2312" w:cs="仿宋_GB2312"/>
                <w:i w:val="0"/>
                <w:color w:val="000000"/>
                <w:sz w:val="28"/>
                <w:szCs w:val="28"/>
                <w:u w:val="none"/>
              </w:rPr>
            </w:pPr>
          </w:p>
        </w:tc>
        <w:tc>
          <w:tcPr>
            <w:tcW w:w="857" w:type="pct"/>
            <w:tcBorders>
              <w:top w:val="single" w:color="auto" w:sz="4" w:space="0"/>
              <w:left w:val="single" w:color="auto" w:sz="4" w:space="0"/>
              <w:bottom w:val="single" w:color="auto" w:sz="4" w:space="0"/>
              <w:right w:val="single" w:color="auto" w:sz="4" w:space="0"/>
            </w:tcBorders>
            <w:shd w:val="clear" w:color="auto" w:fill="auto"/>
            <w:vAlign w:val="center"/>
            <w:tcPrChange w:id="146" w:author="廖丽萍" w:date="2022-10-25T14:37:14Z">
              <w:tcPr>
                <w:tcW w:w="2400" w:type="dxa"/>
                <w:tcBorders>
                  <w:top w:val="single" w:color="auto" w:sz="4" w:space="0"/>
                  <w:left w:val="single" w:color="auto" w:sz="4" w:space="0"/>
                  <w:bottom w:val="single" w:color="auto" w:sz="4" w:space="0"/>
                  <w:right w:val="single" w:color="auto" w:sz="4" w:space="0"/>
                </w:tcBorders>
                <w:shd w:val="clear" w:color="auto" w:fill="auto"/>
                <w:vAlign w:val="center"/>
              </w:tcPr>
            </w:tcPrChange>
          </w:tcPr>
          <w:p>
            <w:pPr>
              <w:keepNext w:val="0"/>
              <w:keepLines w:val="0"/>
              <w:widowControl/>
              <w:suppressLineNumbers w:val="0"/>
              <w:jc w:val="center"/>
              <w:textAlignment w:val="center"/>
              <w:rPr>
                <w:rFonts w:hint="eastAsia" w:ascii="仿宋_GB2312" w:hAnsi="仿宋_GB2312" w:eastAsia="仿宋_GB2312" w:cs="仿宋_GB2312"/>
                <w:i w:val="0"/>
                <w:color w:val="000000"/>
                <w:sz w:val="28"/>
                <w:szCs w:val="28"/>
                <w:u w:val="none"/>
                <w:lang w:eastAsia="zh-CN"/>
              </w:rPr>
            </w:pPr>
            <w:r>
              <w:rPr>
                <w:rFonts w:hint="eastAsia" w:ascii="仿宋_GB2312" w:hAnsi="仿宋_GB2312" w:eastAsia="仿宋_GB2312" w:cs="仿宋_GB2312"/>
                <w:i w:val="0"/>
                <w:color w:val="000000"/>
                <w:sz w:val="28"/>
                <w:szCs w:val="28"/>
                <w:u w:val="none"/>
                <w:lang w:eastAsia="zh-CN"/>
              </w:rPr>
              <w:t>…</w:t>
            </w:r>
          </w:p>
        </w:tc>
        <w:tc>
          <w:tcPr>
            <w:tcW w:w="637" w:type="pct"/>
            <w:tcBorders>
              <w:top w:val="single" w:color="auto" w:sz="4" w:space="0"/>
              <w:left w:val="single" w:color="auto" w:sz="4" w:space="0"/>
              <w:bottom w:val="single" w:color="auto" w:sz="4" w:space="0"/>
              <w:right w:val="single" w:color="auto" w:sz="4" w:space="0"/>
            </w:tcBorders>
            <w:shd w:val="clear" w:color="auto" w:fill="auto"/>
            <w:vAlign w:val="center"/>
            <w:tcPrChange w:id="147" w:author="廖丽萍" w:date="2022-10-25T14:37:14Z">
              <w:tcPr>
                <w:tcW w:w="1784" w:type="dxa"/>
                <w:tcBorders>
                  <w:top w:val="single" w:color="auto" w:sz="4" w:space="0"/>
                  <w:left w:val="single" w:color="auto" w:sz="4" w:space="0"/>
                  <w:bottom w:val="single" w:color="auto" w:sz="4" w:space="0"/>
                  <w:right w:val="single" w:color="auto" w:sz="4" w:space="0"/>
                </w:tcBorders>
                <w:shd w:val="clear" w:color="auto" w:fill="auto"/>
                <w:vAlign w:val="center"/>
              </w:tcPr>
            </w:tcPrChange>
          </w:tcPr>
          <w:p>
            <w:pPr>
              <w:rPr>
                <w:rFonts w:hint="eastAsia" w:ascii="仿宋_GB2312" w:hAnsi="仿宋_GB2312" w:eastAsia="仿宋_GB2312" w:cs="仿宋_GB2312"/>
                <w:i w:val="0"/>
                <w:color w:val="000000"/>
                <w:sz w:val="28"/>
                <w:szCs w:val="28"/>
                <w:u w:val="none"/>
              </w:rPr>
            </w:pPr>
          </w:p>
        </w:tc>
        <w:tc>
          <w:tcPr>
            <w:tcW w:w="638" w:type="pct"/>
            <w:tcBorders>
              <w:top w:val="single" w:color="auto" w:sz="4" w:space="0"/>
              <w:left w:val="single" w:color="auto" w:sz="4" w:space="0"/>
              <w:bottom w:val="single" w:color="auto" w:sz="4" w:space="0"/>
              <w:right w:val="single" w:color="auto" w:sz="4" w:space="0"/>
            </w:tcBorders>
            <w:shd w:val="clear" w:color="auto" w:fill="auto"/>
            <w:vAlign w:val="center"/>
            <w:tcPrChange w:id="148" w:author="廖丽萍" w:date="2022-10-25T14:37:14Z">
              <w:tcPr>
                <w:tcW w:w="1785" w:type="dxa"/>
                <w:tcBorders>
                  <w:top w:val="single" w:color="auto" w:sz="4" w:space="0"/>
                  <w:left w:val="single" w:color="auto" w:sz="4" w:space="0"/>
                  <w:bottom w:val="single" w:color="auto" w:sz="4" w:space="0"/>
                  <w:right w:val="single" w:color="auto" w:sz="4" w:space="0"/>
                </w:tcBorders>
                <w:shd w:val="clear" w:color="auto" w:fill="auto"/>
                <w:vAlign w:val="center"/>
              </w:tcPr>
            </w:tcPrChange>
          </w:tcPr>
          <w:p>
            <w:pPr>
              <w:rPr>
                <w:rFonts w:hint="eastAsia" w:ascii="仿宋_GB2312" w:hAnsi="仿宋_GB2312" w:eastAsia="仿宋_GB2312" w:cs="仿宋_GB2312"/>
                <w:i w:val="0"/>
                <w:color w:val="000000"/>
                <w:sz w:val="28"/>
                <w:szCs w:val="28"/>
                <w:u w:val="none"/>
              </w:rPr>
            </w:pPr>
          </w:p>
        </w:tc>
        <w:tc>
          <w:tcPr>
            <w:tcW w:w="1047" w:type="pct"/>
            <w:tcBorders>
              <w:top w:val="single" w:color="auto" w:sz="4" w:space="0"/>
              <w:left w:val="single" w:color="auto" w:sz="4" w:space="0"/>
              <w:bottom w:val="single" w:color="auto" w:sz="4" w:space="0"/>
              <w:right w:val="single" w:color="auto" w:sz="4" w:space="0"/>
            </w:tcBorders>
            <w:shd w:val="clear" w:color="auto" w:fill="auto"/>
            <w:vAlign w:val="center"/>
            <w:tcPrChange w:id="149" w:author="廖丽萍" w:date="2022-10-25T14:37:14Z">
              <w:tcPr>
                <w:tcW w:w="2931" w:type="dxa"/>
                <w:tcBorders>
                  <w:top w:val="single" w:color="auto" w:sz="4" w:space="0"/>
                  <w:left w:val="single" w:color="auto" w:sz="4" w:space="0"/>
                  <w:bottom w:val="single" w:color="auto" w:sz="4" w:space="0"/>
                  <w:right w:val="single" w:color="auto" w:sz="4" w:space="0"/>
                </w:tcBorders>
                <w:shd w:val="clear" w:color="auto" w:fill="auto"/>
                <w:vAlign w:val="center"/>
              </w:tcPr>
            </w:tcPrChange>
          </w:tcPr>
          <w:p>
            <w:pPr>
              <w:rPr>
                <w:rFonts w:hint="eastAsia" w:ascii="仿宋_GB2312" w:hAnsi="仿宋_GB2312" w:eastAsia="仿宋_GB2312" w:cs="仿宋_GB2312"/>
                <w:i w:val="0"/>
                <w:color w:val="000000"/>
                <w:sz w:val="28"/>
                <w:szCs w:val="28"/>
                <w:u w:val="none"/>
              </w:rPr>
            </w:pPr>
          </w:p>
        </w:tc>
        <w:tc>
          <w:tcPr>
            <w:tcW w:w="38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Change w:id="150" w:author="廖丽萍" w:date="2022-10-25T14:37:14Z">
              <w:tcPr>
                <w:tcW w:w="10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tcPrChange>
          </w:tcPr>
          <w:p>
            <w:pPr>
              <w:jc w:val="center"/>
              <w:rPr>
                <w:rFonts w:hint="eastAsia" w:ascii="仿宋_GB2312" w:hAnsi="仿宋_GB2312" w:eastAsia="仿宋_GB2312" w:cs="仿宋_GB2312"/>
                <w:i w:val="0"/>
                <w:color w:val="000000"/>
                <w:sz w:val="28"/>
                <w:szCs w:val="28"/>
                <w:u w:val="none"/>
              </w:rPr>
            </w:pPr>
          </w:p>
        </w:tc>
        <w:tc>
          <w:tcPr>
            <w:tcW w:w="38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Change w:id="151" w:author="廖丽萍" w:date="2022-10-25T14:37:14Z">
              <w:tcPr>
                <w:tcW w:w="10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tcPrChange>
          </w:tcPr>
          <w:p>
            <w:pPr>
              <w:jc w:val="center"/>
              <w:rPr>
                <w:rFonts w:hint="eastAsia" w:ascii="仿宋_GB2312" w:hAnsi="仿宋_GB2312" w:eastAsia="仿宋_GB2312" w:cs="仿宋_GB2312"/>
                <w:i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Change w:id="152" w:author="廖丽萍" w:date="2022-10-25T14:37:1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blPrExChange>
        </w:tblPrEx>
        <w:trPr>
          <w:trHeight w:val="624" w:hRule="atLeast"/>
          <w:trPrChange w:id="152" w:author="廖丽萍" w:date="2022-10-25T14:37:14Z">
            <w:trPr>
              <w:trHeight w:val="228" w:hRule="atLeast"/>
            </w:trPr>
          </w:trPrChange>
        </w:trPr>
        <w:tc>
          <w:tcPr>
            <w:tcW w:w="456" w:type="pct"/>
            <w:tcBorders>
              <w:top w:val="single" w:color="auto" w:sz="4" w:space="0"/>
              <w:left w:val="single" w:color="auto" w:sz="4" w:space="0"/>
              <w:bottom w:val="single" w:color="auto" w:sz="4" w:space="0"/>
              <w:right w:val="single" w:color="auto" w:sz="4" w:space="0"/>
            </w:tcBorders>
            <w:shd w:val="clear" w:color="auto" w:fill="auto"/>
            <w:vAlign w:val="center"/>
            <w:tcPrChange w:id="153" w:author="廖丽萍" w:date="2022-10-25T14:37:14Z">
              <w:tcPr>
                <w:tcW w:w="1277" w:type="dxa"/>
                <w:tcBorders>
                  <w:top w:val="single" w:color="auto" w:sz="4" w:space="0"/>
                  <w:left w:val="single" w:color="auto" w:sz="4" w:space="0"/>
                  <w:bottom w:val="single" w:color="auto" w:sz="4" w:space="0"/>
                  <w:right w:val="single" w:color="auto" w:sz="4" w:space="0"/>
                </w:tcBorders>
                <w:shd w:val="clear" w:color="auto" w:fill="auto"/>
                <w:vAlign w:val="center"/>
              </w:tcPr>
            </w:tcPrChange>
          </w:tcPr>
          <w:p>
            <w:pPr>
              <w:keepNext w:val="0"/>
              <w:keepLines w:val="0"/>
              <w:widowControl/>
              <w:suppressLineNumbers w:val="0"/>
              <w:jc w:val="center"/>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lang w:val="en-US" w:eastAsia="zh-CN" w:bidi="ar"/>
              </w:rPr>
              <w:t>…</w:t>
            </w:r>
          </w:p>
        </w:tc>
        <w:tc>
          <w:tcPr>
            <w:tcW w:w="600" w:type="pct"/>
            <w:tcBorders>
              <w:top w:val="single" w:color="auto" w:sz="4" w:space="0"/>
              <w:left w:val="single" w:color="auto" w:sz="4" w:space="0"/>
              <w:bottom w:val="single" w:color="auto" w:sz="4" w:space="0"/>
              <w:right w:val="single" w:color="auto" w:sz="4" w:space="0"/>
            </w:tcBorders>
            <w:shd w:val="clear" w:color="auto" w:fill="auto"/>
            <w:vAlign w:val="center"/>
            <w:tcPrChange w:id="154" w:author="廖丽萍" w:date="2022-10-25T14:37:14Z">
              <w:tcPr>
                <w:tcW w:w="1680" w:type="dxa"/>
                <w:tcBorders>
                  <w:top w:val="single" w:color="auto" w:sz="4" w:space="0"/>
                  <w:left w:val="single" w:color="auto" w:sz="4" w:space="0"/>
                  <w:bottom w:val="single" w:color="auto" w:sz="4" w:space="0"/>
                  <w:right w:val="single" w:color="auto" w:sz="4" w:space="0"/>
                </w:tcBorders>
                <w:shd w:val="clear" w:color="auto" w:fill="auto"/>
                <w:vAlign w:val="center"/>
              </w:tcPr>
            </w:tcPrChange>
          </w:tcPr>
          <w:p>
            <w:pPr>
              <w:rPr>
                <w:rFonts w:hint="eastAsia" w:ascii="仿宋_GB2312" w:hAnsi="仿宋_GB2312" w:eastAsia="仿宋_GB2312" w:cs="仿宋_GB2312"/>
                <w:i w:val="0"/>
                <w:color w:val="000000"/>
                <w:sz w:val="28"/>
                <w:szCs w:val="28"/>
                <w:u w:val="none"/>
              </w:rPr>
            </w:pPr>
          </w:p>
        </w:tc>
        <w:tc>
          <w:tcPr>
            <w:tcW w:w="857" w:type="pct"/>
            <w:tcBorders>
              <w:top w:val="single" w:color="auto" w:sz="4" w:space="0"/>
              <w:left w:val="single" w:color="auto" w:sz="4" w:space="0"/>
              <w:bottom w:val="single" w:color="auto" w:sz="4" w:space="0"/>
              <w:right w:val="single" w:color="auto" w:sz="4" w:space="0"/>
            </w:tcBorders>
            <w:shd w:val="clear" w:color="auto" w:fill="auto"/>
            <w:vAlign w:val="center"/>
            <w:tcPrChange w:id="155" w:author="廖丽萍" w:date="2022-10-25T14:37:14Z">
              <w:tcPr>
                <w:tcW w:w="2400" w:type="dxa"/>
                <w:tcBorders>
                  <w:top w:val="single" w:color="auto" w:sz="4" w:space="0"/>
                  <w:left w:val="single" w:color="auto" w:sz="4" w:space="0"/>
                  <w:bottom w:val="single" w:color="auto" w:sz="4" w:space="0"/>
                  <w:right w:val="single" w:color="auto" w:sz="4" w:space="0"/>
                </w:tcBorders>
                <w:shd w:val="clear" w:color="auto" w:fill="auto"/>
                <w:vAlign w:val="center"/>
              </w:tcPr>
            </w:tcPrChange>
          </w:tcPr>
          <w:p>
            <w:pPr>
              <w:rPr>
                <w:rFonts w:hint="eastAsia" w:ascii="仿宋_GB2312" w:hAnsi="仿宋_GB2312" w:eastAsia="仿宋_GB2312" w:cs="仿宋_GB2312"/>
                <w:i w:val="0"/>
                <w:color w:val="000000"/>
                <w:sz w:val="28"/>
                <w:szCs w:val="28"/>
                <w:u w:val="none"/>
              </w:rPr>
            </w:pPr>
          </w:p>
        </w:tc>
        <w:tc>
          <w:tcPr>
            <w:tcW w:w="637" w:type="pct"/>
            <w:tcBorders>
              <w:top w:val="single" w:color="auto" w:sz="4" w:space="0"/>
              <w:left w:val="single" w:color="auto" w:sz="4" w:space="0"/>
              <w:bottom w:val="single" w:color="auto" w:sz="4" w:space="0"/>
              <w:right w:val="single" w:color="auto" w:sz="4" w:space="0"/>
            </w:tcBorders>
            <w:shd w:val="clear" w:color="auto" w:fill="auto"/>
            <w:vAlign w:val="center"/>
            <w:tcPrChange w:id="156" w:author="廖丽萍" w:date="2022-10-25T14:37:14Z">
              <w:tcPr>
                <w:tcW w:w="1784" w:type="dxa"/>
                <w:tcBorders>
                  <w:top w:val="single" w:color="auto" w:sz="4" w:space="0"/>
                  <w:left w:val="single" w:color="auto" w:sz="4" w:space="0"/>
                  <w:bottom w:val="single" w:color="auto" w:sz="4" w:space="0"/>
                  <w:right w:val="single" w:color="auto" w:sz="4" w:space="0"/>
                </w:tcBorders>
                <w:shd w:val="clear" w:color="auto" w:fill="auto"/>
                <w:vAlign w:val="center"/>
              </w:tcPr>
            </w:tcPrChange>
          </w:tcPr>
          <w:p>
            <w:pPr>
              <w:rPr>
                <w:rFonts w:hint="eastAsia" w:ascii="仿宋_GB2312" w:hAnsi="仿宋_GB2312" w:eastAsia="仿宋_GB2312" w:cs="仿宋_GB2312"/>
                <w:i w:val="0"/>
                <w:color w:val="000000"/>
                <w:sz w:val="28"/>
                <w:szCs w:val="28"/>
                <w:u w:val="none"/>
              </w:rPr>
            </w:pPr>
          </w:p>
        </w:tc>
        <w:tc>
          <w:tcPr>
            <w:tcW w:w="638" w:type="pct"/>
            <w:tcBorders>
              <w:top w:val="single" w:color="auto" w:sz="4" w:space="0"/>
              <w:left w:val="single" w:color="auto" w:sz="4" w:space="0"/>
              <w:bottom w:val="single" w:color="auto" w:sz="4" w:space="0"/>
              <w:right w:val="single" w:color="auto" w:sz="4" w:space="0"/>
            </w:tcBorders>
            <w:shd w:val="clear" w:color="auto" w:fill="auto"/>
            <w:vAlign w:val="center"/>
            <w:tcPrChange w:id="157" w:author="廖丽萍" w:date="2022-10-25T14:37:14Z">
              <w:tcPr>
                <w:tcW w:w="1785" w:type="dxa"/>
                <w:tcBorders>
                  <w:top w:val="single" w:color="auto" w:sz="4" w:space="0"/>
                  <w:left w:val="single" w:color="auto" w:sz="4" w:space="0"/>
                  <w:bottom w:val="single" w:color="auto" w:sz="4" w:space="0"/>
                  <w:right w:val="single" w:color="auto" w:sz="4" w:space="0"/>
                </w:tcBorders>
                <w:shd w:val="clear" w:color="auto" w:fill="auto"/>
                <w:vAlign w:val="center"/>
              </w:tcPr>
            </w:tcPrChange>
          </w:tcPr>
          <w:p>
            <w:pPr>
              <w:rPr>
                <w:rFonts w:hint="eastAsia" w:ascii="仿宋_GB2312" w:hAnsi="仿宋_GB2312" w:eastAsia="仿宋_GB2312" w:cs="仿宋_GB2312"/>
                <w:i w:val="0"/>
                <w:color w:val="000000"/>
                <w:sz w:val="28"/>
                <w:szCs w:val="28"/>
                <w:u w:val="none"/>
              </w:rPr>
            </w:pPr>
          </w:p>
        </w:tc>
        <w:tc>
          <w:tcPr>
            <w:tcW w:w="1047" w:type="pct"/>
            <w:tcBorders>
              <w:top w:val="single" w:color="auto" w:sz="4" w:space="0"/>
              <w:left w:val="single" w:color="auto" w:sz="4" w:space="0"/>
              <w:bottom w:val="single" w:color="auto" w:sz="4" w:space="0"/>
              <w:right w:val="single" w:color="auto" w:sz="4" w:space="0"/>
            </w:tcBorders>
            <w:shd w:val="clear" w:color="auto" w:fill="auto"/>
            <w:vAlign w:val="center"/>
            <w:tcPrChange w:id="158" w:author="廖丽萍" w:date="2022-10-25T14:37:14Z">
              <w:tcPr>
                <w:tcW w:w="2931" w:type="dxa"/>
                <w:tcBorders>
                  <w:top w:val="single" w:color="auto" w:sz="4" w:space="0"/>
                  <w:left w:val="single" w:color="auto" w:sz="4" w:space="0"/>
                  <w:bottom w:val="single" w:color="auto" w:sz="4" w:space="0"/>
                  <w:right w:val="single" w:color="auto" w:sz="4" w:space="0"/>
                </w:tcBorders>
                <w:shd w:val="clear" w:color="auto" w:fill="auto"/>
                <w:vAlign w:val="center"/>
              </w:tcPr>
            </w:tcPrChange>
          </w:tcPr>
          <w:p>
            <w:pPr>
              <w:rPr>
                <w:rFonts w:hint="eastAsia" w:ascii="仿宋_GB2312" w:hAnsi="仿宋_GB2312" w:eastAsia="仿宋_GB2312" w:cs="仿宋_GB2312"/>
                <w:i w:val="0"/>
                <w:color w:val="000000"/>
                <w:sz w:val="28"/>
                <w:szCs w:val="28"/>
                <w:u w:val="none"/>
              </w:rPr>
            </w:pPr>
          </w:p>
        </w:tc>
        <w:tc>
          <w:tcPr>
            <w:tcW w:w="380" w:type="pct"/>
            <w:tcBorders>
              <w:top w:val="single" w:color="auto" w:sz="4" w:space="0"/>
              <w:left w:val="single" w:color="auto" w:sz="4" w:space="0"/>
              <w:bottom w:val="single" w:color="auto" w:sz="4" w:space="0"/>
              <w:right w:val="single" w:color="auto" w:sz="4" w:space="0"/>
            </w:tcBorders>
            <w:shd w:val="clear" w:color="auto" w:fill="auto"/>
            <w:vAlign w:val="center"/>
            <w:tcPrChange w:id="159" w:author="廖丽萍" w:date="2022-10-25T14:37:14Z">
              <w:tcPr>
                <w:tcW w:w="1065" w:type="dxa"/>
                <w:tcBorders>
                  <w:top w:val="single" w:color="auto" w:sz="4" w:space="0"/>
                  <w:left w:val="single" w:color="auto" w:sz="4" w:space="0"/>
                  <w:bottom w:val="single" w:color="auto" w:sz="4" w:space="0"/>
                  <w:right w:val="single" w:color="auto" w:sz="4" w:space="0"/>
                </w:tcBorders>
                <w:shd w:val="clear" w:color="auto" w:fill="auto"/>
                <w:vAlign w:val="center"/>
              </w:tcPr>
            </w:tcPrChange>
          </w:tcPr>
          <w:p>
            <w:pPr>
              <w:rPr>
                <w:rFonts w:hint="eastAsia" w:ascii="仿宋_GB2312" w:hAnsi="仿宋_GB2312" w:eastAsia="仿宋_GB2312" w:cs="仿宋_GB2312"/>
                <w:i w:val="0"/>
                <w:color w:val="000000"/>
                <w:sz w:val="28"/>
                <w:szCs w:val="28"/>
                <w:u w:val="none"/>
              </w:rPr>
            </w:pPr>
          </w:p>
        </w:tc>
        <w:tc>
          <w:tcPr>
            <w:tcW w:w="381" w:type="pct"/>
            <w:tcBorders>
              <w:top w:val="single" w:color="auto" w:sz="4" w:space="0"/>
              <w:left w:val="single" w:color="auto" w:sz="4" w:space="0"/>
              <w:bottom w:val="single" w:color="auto" w:sz="4" w:space="0"/>
              <w:right w:val="single" w:color="auto" w:sz="4" w:space="0"/>
            </w:tcBorders>
            <w:shd w:val="clear" w:color="auto" w:fill="auto"/>
            <w:vAlign w:val="center"/>
            <w:tcPrChange w:id="160" w:author="廖丽萍" w:date="2022-10-25T14:37:14Z">
              <w:tcPr>
                <w:tcW w:w="1065" w:type="dxa"/>
                <w:tcBorders>
                  <w:top w:val="single" w:color="auto" w:sz="4" w:space="0"/>
                  <w:left w:val="single" w:color="auto" w:sz="4" w:space="0"/>
                  <w:bottom w:val="single" w:color="auto" w:sz="4" w:space="0"/>
                  <w:right w:val="single" w:color="auto" w:sz="4" w:space="0"/>
                </w:tcBorders>
                <w:shd w:val="clear" w:color="auto" w:fill="auto"/>
                <w:vAlign w:val="center"/>
              </w:tcPr>
            </w:tcPrChange>
          </w:tcPr>
          <w:p>
            <w:pPr>
              <w:rPr>
                <w:rFonts w:hint="eastAsia" w:ascii="仿宋_GB2312" w:hAnsi="仿宋_GB2312" w:eastAsia="仿宋_GB2312" w:cs="仿宋_GB2312"/>
                <w:i w:val="0"/>
                <w:color w:val="000000"/>
                <w:sz w:val="28"/>
                <w:szCs w:val="28"/>
                <w:u w:val="none"/>
              </w:rPr>
            </w:pPr>
          </w:p>
        </w:tc>
      </w:tr>
    </w:tbl>
    <w:p>
      <w:pPr>
        <w:rPr>
          <w:rFonts w:hint="eastAsia" w:ascii="仿宋_GB2312" w:hAnsi="仿宋_GB2312" w:eastAsia="仿宋_GB2312" w:cs="仿宋_GB2312"/>
          <w:sz w:val="32"/>
          <w:szCs w:val="32"/>
          <w:lang w:val="en-US" w:eastAsia="zh-CN"/>
        </w:rPr>
        <w:sectPr>
          <w:pgSz w:w="16838" w:h="11906" w:orient="landscape"/>
          <w:pgMar w:top="1803" w:right="1701" w:bottom="1803" w:left="1701" w:header="851" w:footer="992" w:gutter="0"/>
          <w:cols w:space="0" w:num="1"/>
          <w:rtlGutter w:val="0"/>
          <w:docGrid w:type="lines" w:linePitch="312" w:charSpace="0"/>
        </w:sectPr>
      </w:pPr>
    </w:p>
    <w:p>
      <w:pPr>
        <w:rPr>
          <w:rFonts w:hint="eastAsia" w:ascii="黑体" w:hAnsi="黑体" w:eastAsia="黑体" w:cs="黑体"/>
          <w:sz w:val="32"/>
          <w:szCs w:val="32"/>
          <w:lang w:val="en-US" w:eastAsia="zh-CN"/>
          <w:rPrChange w:id="161" w:author="廖丽萍" w:date="2022-10-25T14:37:59Z">
            <w:rPr>
              <w:rFonts w:hint="eastAsia" w:ascii="仿宋_GB2312" w:hAnsi="仿宋_GB2312" w:eastAsia="仿宋_GB2312" w:cs="仿宋_GB2312"/>
              <w:sz w:val="32"/>
              <w:szCs w:val="32"/>
              <w:lang w:val="en-US" w:eastAsia="zh-CN"/>
            </w:rPr>
          </w:rPrChange>
        </w:rPr>
      </w:pPr>
      <w:r>
        <w:rPr>
          <w:rFonts w:hint="eastAsia" w:ascii="黑体" w:hAnsi="黑体" w:eastAsia="黑体" w:cs="黑体"/>
          <w:sz w:val="32"/>
          <w:szCs w:val="32"/>
          <w:lang w:val="en-US" w:eastAsia="zh-CN"/>
          <w:rPrChange w:id="162" w:author="廖丽萍" w:date="2022-10-25T14:37:59Z">
            <w:rPr>
              <w:rFonts w:hint="eastAsia" w:ascii="仿宋_GB2312" w:hAnsi="仿宋_GB2312" w:eastAsia="仿宋_GB2312" w:cs="仿宋_GB2312"/>
              <w:sz w:val="32"/>
              <w:szCs w:val="32"/>
              <w:lang w:val="en-US" w:eastAsia="zh-CN"/>
            </w:rPr>
          </w:rPrChange>
        </w:rPr>
        <w:t>附件1-</w:t>
      </w:r>
      <w:ins w:id="163" w:author="廖丽萍" w:date="2022-10-25T14:37:39Z">
        <w:r>
          <w:rPr>
            <w:rFonts w:hint="eastAsia" w:ascii="黑体" w:hAnsi="黑体" w:eastAsia="黑体" w:cs="黑体"/>
            <w:sz w:val="32"/>
            <w:szCs w:val="32"/>
            <w:lang w:val="en-US" w:eastAsia="zh-CN"/>
            <w:rPrChange w:id="164" w:author="廖丽萍" w:date="2022-10-25T14:37:59Z">
              <w:rPr>
                <w:rFonts w:hint="eastAsia" w:ascii="仿宋_GB2312" w:hAnsi="仿宋_GB2312" w:eastAsia="仿宋_GB2312" w:cs="仿宋_GB2312"/>
                <w:sz w:val="32"/>
                <w:szCs w:val="32"/>
                <w:lang w:val="en-US" w:eastAsia="zh-CN"/>
              </w:rPr>
            </w:rPrChange>
          </w:rPr>
          <w:t>2</w:t>
        </w:r>
      </w:ins>
      <w:del w:id="165" w:author="廖丽萍" w:date="2022-10-25T14:37:38Z">
        <w:r>
          <w:rPr>
            <w:rFonts w:hint="eastAsia" w:ascii="黑体" w:hAnsi="黑体" w:eastAsia="黑体" w:cs="黑体"/>
            <w:sz w:val="32"/>
            <w:szCs w:val="32"/>
            <w:lang w:val="en-US" w:eastAsia="zh-CN"/>
            <w:rPrChange w:id="166" w:author="廖丽萍" w:date="2022-10-25T14:37:59Z">
              <w:rPr>
                <w:rFonts w:hint="eastAsia" w:ascii="仿宋_GB2312" w:hAnsi="仿宋_GB2312" w:eastAsia="仿宋_GB2312" w:cs="仿宋_GB2312"/>
                <w:sz w:val="32"/>
                <w:szCs w:val="32"/>
                <w:lang w:val="en-US" w:eastAsia="zh-CN"/>
              </w:rPr>
            </w:rPrChange>
          </w:rPr>
          <w:delText>3</w:delText>
        </w:r>
      </w:del>
    </w:p>
    <w:p>
      <w:pPr>
        <w:rPr>
          <w:rFonts w:hint="eastAsia" w:ascii="仿宋_GB2312" w:hAnsi="仿宋_GB2312" w:eastAsia="仿宋_GB2312" w:cs="仿宋_GB2312"/>
          <w:sz w:val="32"/>
          <w:szCs w:val="32"/>
          <w:lang w:val="en-US" w:eastAsia="zh-CN"/>
        </w:rPr>
      </w:pPr>
    </w:p>
    <w:p>
      <w:pPr>
        <w:rPr>
          <w:rFonts w:hint="eastAsia" w:ascii="仿宋_GB2312" w:hAnsi="仿宋_GB2312" w:eastAsia="仿宋_GB2312" w:cs="仿宋_GB2312"/>
          <w:sz w:val="32"/>
          <w:szCs w:val="32"/>
          <w:lang w:val="en-US" w:eastAsia="zh-CN"/>
        </w:rPr>
      </w:pPr>
    </w:p>
    <w:p>
      <w:pPr>
        <w:jc w:val="center"/>
        <w:rPr>
          <w:rFonts w:hint="eastAsia" w:ascii="方正小标宋简体" w:hAnsi="方正小标宋简体" w:eastAsia="方正小标宋简体" w:cs="方正小标宋简体"/>
          <w:sz w:val="48"/>
          <w:szCs w:val="48"/>
          <w:lang w:val="en-US" w:eastAsia="zh-CN"/>
        </w:rPr>
      </w:pPr>
      <w:r>
        <w:rPr>
          <w:rFonts w:hint="eastAsia" w:ascii="方正小标宋简体" w:hAnsi="方正小标宋简体" w:eastAsia="方正小标宋简体" w:cs="方正小标宋简体"/>
          <w:sz w:val="48"/>
          <w:szCs w:val="48"/>
          <w:lang w:val="en-US" w:eastAsia="zh-CN"/>
        </w:rPr>
        <w:t>2023年省级绿色高质高效项目申报书</w:t>
      </w:r>
    </w:p>
    <w:p>
      <w:pPr>
        <w:rPr>
          <w:rFonts w:hint="eastAsia" w:ascii="仿宋_GB2312" w:hAnsi="仿宋_GB2312" w:eastAsia="仿宋_GB2312" w:cs="仿宋_GB2312"/>
          <w:sz w:val="32"/>
          <w:szCs w:val="32"/>
          <w:lang w:val="en-US" w:eastAsia="zh-CN"/>
        </w:rPr>
      </w:pPr>
    </w:p>
    <w:p>
      <w:pPr>
        <w:rPr>
          <w:del w:id="167" w:author="廖丽萍" w:date="2022-10-25T14:38:12Z"/>
          <w:rFonts w:hint="eastAsia" w:ascii="仿宋_GB2312" w:hAnsi="仿宋_GB2312" w:eastAsia="仿宋_GB2312" w:cs="仿宋_GB2312"/>
          <w:sz w:val="32"/>
          <w:szCs w:val="32"/>
          <w:lang w:val="en-US" w:eastAsia="zh-CN"/>
        </w:rPr>
      </w:pPr>
    </w:p>
    <w:p>
      <w:pPr>
        <w:rPr>
          <w:rFonts w:hint="eastAsia" w:ascii="仿宋_GB2312" w:hAnsi="仿宋_GB2312" w:eastAsia="仿宋_GB2312" w:cs="仿宋_GB2312"/>
          <w:sz w:val="32"/>
          <w:szCs w:val="32"/>
          <w:lang w:val="en-US" w:eastAsia="zh-CN"/>
        </w:rPr>
      </w:pPr>
    </w:p>
    <w:p>
      <w:pPr>
        <w:rPr>
          <w:rFonts w:hint="eastAsia" w:ascii="仿宋_GB2312" w:hAnsi="仿宋_GB2312" w:eastAsia="仿宋_GB2312" w:cs="仿宋_GB2312"/>
          <w:sz w:val="32"/>
          <w:szCs w:val="32"/>
          <w:lang w:val="en-US" w:eastAsia="zh-CN"/>
        </w:rPr>
      </w:pPr>
    </w:p>
    <w:tbl>
      <w:tblPr>
        <w:tblStyle w:val="4"/>
        <w:tblW w:w="733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520"/>
        <w:gridCol w:w="48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520" w:type="dxa"/>
          </w:tcPr>
          <w:p>
            <w:pPr>
              <w:jc w:val="distribute"/>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lang w:val="en-US" w:eastAsia="zh-CN"/>
              </w:rPr>
              <w:t>申报单位：</w:t>
            </w:r>
          </w:p>
        </w:tc>
        <w:tc>
          <w:tcPr>
            <w:tcW w:w="4818" w:type="dxa"/>
          </w:tcPr>
          <w:p>
            <w:pPr>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××县（市、区）农业农村局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520" w:type="dxa"/>
            <w:vAlign w:val="top"/>
          </w:tcPr>
          <w:p>
            <w:pPr>
              <w:jc w:val="distribute"/>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联系人姓名：</w:t>
            </w:r>
          </w:p>
        </w:tc>
        <w:tc>
          <w:tcPr>
            <w:tcW w:w="4818" w:type="dxa"/>
          </w:tcPr>
          <w:p>
            <w:pPr>
              <w:rPr>
                <w:rFonts w:hint="eastAsia" w:ascii="仿宋_GB2312" w:hAnsi="仿宋_GB2312" w:eastAsia="仿宋_GB2312" w:cs="仿宋_GB2312"/>
                <w:sz w:val="32"/>
                <w:szCs w:val="32"/>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520" w:type="dxa"/>
            <w:vAlign w:val="top"/>
          </w:tcPr>
          <w:p>
            <w:pPr>
              <w:jc w:val="distribute"/>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联系人职务：</w:t>
            </w:r>
          </w:p>
        </w:tc>
        <w:tc>
          <w:tcPr>
            <w:tcW w:w="4818" w:type="dxa"/>
          </w:tcPr>
          <w:p>
            <w:pPr>
              <w:rPr>
                <w:rFonts w:hint="eastAsia" w:ascii="仿宋_GB2312" w:hAnsi="仿宋_GB2312" w:eastAsia="仿宋_GB2312" w:cs="仿宋_GB2312"/>
                <w:sz w:val="32"/>
                <w:szCs w:val="32"/>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520" w:type="dxa"/>
            <w:vAlign w:val="top"/>
          </w:tcPr>
          <w:p>
            <w:pPr>
              <w:jc w:val="distribute"/>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联系电话：</w:t>
            </w:r>
          </w:p>
        </w:tc>
        <w:tc>
          <w:tcPr>
            <w:tcW w:w="4818" w:type="dxa"/>
          </w:tcPr>
          <w:p>
            <w:pPr>
              <w:rPr>
                <w:rFonts w:hint="eastAsia" w:ascii="仿宋_GB2312" w:hAnsi="仿宋_GB2312" w:eastAsia="仿宋_GB2312" w:cs="仿宋_GB2312"/>
                <w:sz w:val="32"/>
                <w:szCs w:val="32"/>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520" w:type="dxa"/>
          </w:tcPr>
          <w:p>
            <w:pPr>
              <w:rPr>
                <w:rFonts w:hint="eastAsia" w:ascii="仿宋_GB2312" w:hAnsi="仿宋_GB2312" w:eastAsia="仿宋_GB2312" w:cs="仿宋_GB2312"/>
                <w:sz w:val="32"/>
                <w:szCs w:val="32"/>
                <w:vertAlign w:val="baseline"/>
                <w:lang w:val="en-US" w:eastAsia="zh-CN"/>
              </w:rPr>
            </w:pPr>
          </w:p>
        </w:tc>
        <w:tc>
          <w:tcPr>
            <w:tcW w:w="4818" w:type="dxa"/>
          </w:tcPr>
          <w:p>
            <w:pPr>
              <w:rPr>
                <w:rFonts w:hint="eastAsia" w:ascii="仿宋_GB2312" w:hAnsi="仿宋_GB2312" w:eastAsia="仿宋_GB2312" w:cs="仿宋_GB2312"/>
                <w:sz w:val="32"/>
                <w:szCs w:val="32"/>
                <w:vertAlign w:val="baseline"/>
                <w:lang w:val="en-US" w:eastAsia="zh-CN"/>
              </w:rPr>
            </w:pPr>
          </w:p>
        </w:tc>
      </w:tr>
    </w:tbl>
    <w:p>
      <w:pPr>
        <w:rPr>
          <w:rFonts w:hint="eastAsia" w:ascii="仿宋_GB2312" w:hAnsi="仿宋_GB2312" w:eastAsia="仿宋_GB2312" w:cs="仿宋_GB2312"/>
          <w:sz w:val="32"/>
          <w:szCs w:val="32"/>
          <w:lang w:val="en-US" w:eastAsia="zh-CN"/>
        </w:rPr>
      </w:pPr>
    </w:p>
    <w:p>
      <w:pPr>
        <w:rPr>
          <w:rFonts w:hint="eastAsia" w:ascii="仿宋_GB2312" w:hAnsi="仿宋_GB2312" w:eastAsia="仿宋_GB2312" w:cs="仿宋_GB2312"/>
          <w:sz w:val="32"/>
          <w:szCs w:val="32"/>
          <w:lang w:val="en-US" w:eastAsia="zh-CN"/>
        </w:rPr>
      </w:pPr>
    </w:p>
    <w:p>
      <w:pPr>
        <w:rPr>
          <w:rFonts w:hint="eastAsia" w:ascii="仿宋_GB2312" w:hAnsi="仿宋_GB2312" w:eastAsia="仿宋_GB2312" w:cs="仿宋_GB2312"/>
          <w:sz w:val="32"/>
          <w:szCs w:val="32"/>
          <w:lang w:val="en-US" w:eastAsia="zh-CN"/>
        </w:rPr>
      </w:pPr>
    </w:p>
    <w:p>
      <w:pPr>
        <w:jc w:val="center"/>
        <w:rPr>
          <w:ins w:id="168" w:author="廖丽萍" w:date="2022-10-25T14:38:09Z"/>
          <w:rFonts w:hint="eastAsia" w:ascii="仿宋_GB2312" w:hAnsi="仿宋_GB2312" w:eastAsia="仿宋_GB2312" w:cs="仿宋_GB2312"/>
          <w:sz w:val="32"/>
          <w:szCs w:val="32"/>
          <w:lang w:val="en-US" w:eastAsia="zh-CN"/>
        </w:rPr>
      </w:pPr>
    </w:p>
    <w:p>
      <w:pPr>
        <w:jc w:val="center"/>
        <w:rPr>
          <w:ins w:id="169" w:author="廖丽萍" w:date="2022-10-25T14:38:14Z"/>
          <w:rFonts w:hint="eastAsia" w:ascii="仿宋_GB2312" w:hAnsi="仿宋_GB2312" w:eastAsia="仿宋_GB2312" w:cs="仿宋_GB2312"/>
          <w:sz w:val="32"/>
          <w:szCs w:val="32"/>
          <w:lang w:val="en-US" w:eastAsia="zh-CN"/>
        </w:rPr>
      </w:pPr>
    </w:p>
    <w:p>
      <w:pPr>
        <w:jc w:val="center"/>
        <w:rPr>
          <w:ins w:id="170" w:author="廖丽萍" w:date="2022-10-25T14:38:14Z"/>
          <w:rFonts w:hint="eastAsia" w:ascii="仿宋_GB2312" w:hAnsi="仿宋_GB2312" w:eastAsia="仿宋_GB2312" w:cs="仿宋_GB2312"/>
          <w:sz w:val="32"/>
          <w:szCs w:val="32"/>
          <w:lang w:val="en-US" w:eastAsia="zh-CN"/>
        </w:rPr>
      </w:pPr>
    </w:p>
    <w:p>
      <w:pPr>
        <w:jc w:val="center"/>
        <w:rPr>
          <w:rFonts w:hint="eastAsia" w:ascii="楷体_GB2312" w:hAnsi="楷体_GB2312" w:eastAsia="楷体_GB2312" w:cs="楷体_GB2312"/>
          <w:sz w:val="32"/>
          <w:szCs w:val="32"/>
          <w:lang w:val="en-US" w:eastAsia="zh-CN"/>
          <w:rPrChange w:id="171" w:author="廖丽萍" w:date="2022-10-25T14:48:36Z">
            <w:rPr>
              <w:rFonts w:hint="eastAsia" w:ascii="仿宋_GB2312" w:hAnsi="仿宋_GB2312" w:eastAsia="仿宋_GB2312" w:cs="仿宋_GB2312"/>
              <w:sz w:val="32"/>
              <w:szCs w:val="32"/>
              <w:lang w:val="en-US" w:eastAsia="zh-CN"/>
            </w:rPr>
          </w:rPrChange>
        </w:rPr>
      </w:pPr>
      <w:r>
        <w:rPr>
          <w:rFonts w:hint="eastAsia" w:ascii="楷体_GB2312" w:hAnsi="楷体_GB2312" w:eastAsia="楷体_GB2312" w:cs="楷体_GB2312"/>
          <w:sz w:val="32"/>
          <w:szCs w:val="32"/>
          <w:lang w:val="en-US" w:eastAsia="zh-CN"/>
          <w:rPrChange w:id="172" w:author="廖丽萍" w:date="2022-10-25T14:48:36Z">
            <w:rPr>
              <w:rFonts w:hint="eastAsia" w:ascii="仿宋_GB2312" w:hAnsi="仿宋_GB2312" w:eastAsia="仿宋_GB2312" w:cs="仿宋_GB2312"/>
              <w:sz w:val="32"/>
              <w:szCs w:val="32"/>
              <w:lang w:val="en-US" w:eastAsia="zh-CN"/>
            </w:rPr>
          </w:rPrChange>
        </w:rPr>
        <w:t>填报日期：2022年×月×日</w:t>
      </w:r>
    </w:p>
    <w:p>
      <w:pPr>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br w:type="page"/>
      </w:r>
    </w:p>
    <w:p>
      <w:pPr>
        <w:adjustRightInd w:val="0"/>
        <w:snapToGrid w:val="0"/>
        <w:spacing w:line="590" w:lineRule="exact"/>
        <w:jc w:val="center"/>
        <w:rPr>
          <w:rFonts w:hint="eastAsia" w:ascii="方正小标宋简体" w:hAnsi="方正小标宋简体" w:eastAsia="方正小标宋简体" w:cs="方正小标宋简体"/>
          <w:sz w:val="44"/>
          <w:szCs w:val="44"/>
          <w:lang w:val="en-US" w:eastAsia="zh-CN"/>
        </w:rPr>
        <w:pPrChange w:id="173" w:author="廖丽萍" w:date="2022-10-25T14:38:36Z">
          <w:pPr>
            <w:jc w:val="center"/>
          </w:pPr>
        </w:pPrChange>
      </w:pPr>
      <w:r>
        <w:rPr>
          <w:rFonts w:hint="eastAsia" w:ascii="方正小标宋简体" w:hAnsi="方正小标宋简体" w:eastAsia="方正小标宋简体" w:cs="方正小标宋简体"/>
          <w:sz w:val="44"/>
          <w:szCs w:val="44"/>
          <w:lang w:val="en-US" w:eastAsia="zh-CN"/>
        </w:rPr>
        <w:t>绿色高质高效项目申报书模板</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ins w:id="175" w:author="廖丽萍" w:date="2022-10-25T14:38:25Z"/>
          <w:rFonts w:hint="eastAsia" w:ascii="黑体" w:hAnsi="黑体" w:eastAsia="黑体" w:cs="黑体"/>
          <w:sz w:val="32"/>
          <w:szCs w:val="32"/>
          <w:lang w:val="en-US" w:eastAsia="zh-CN"/>
        </w:rPr>
        <w:pPrChange w:id="174" w:author="廖丽萍" w:date="2022-10-25T14:38:36Z">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pPr>
        </w:pPrChange>
      </w:pP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黑体" w:hAnsi="黑体" w:eastAsia="黑体" w:cs="黑体"/>
          <w:sz w:val="32"/>
          <w:szCs w:val="32"/>
          <w:lang w:val="en-US" w:eastAsia="zh-CN"/>
        </w:rPr>
        <w:pPrChange w:id="176" w:author="廖丽萍" w:date="2022-10-25T14:38:36Z">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pPr>
        </w:pPrChange>
      </w:pPr>
      <w:r>
        <w:rPr>
          <w:rFonts w:hint="eastAsia" w:ascii="黑体" w:hAnsi="黑体" w:eastAsia="黑体" w:cs="黑体"/>
          <w:sz w:val="32"/>
          <w:szCs w:val="32"/>
          <w:lang w:val="en-US" w:eastAsia="zh-CN"/>
        </w:rPr>
        <w:t>目录</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黑体" w:hAnsi="黑体" w:eastAsia="黑体" w:cs="黑体"/>
          <w:sz w:val="32"/>
          <w:szCs w:val="32"/>
          <w:lang w:val="en-US" w:eastAsia="zh-CN"/>
        </w:rPr>
        <w:pPrChange w:id="177" w:author="廖丽萍" w:date="2022-10-25T14:38:36Z">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pPr>
        </w:pPrChange>
      </w:pPr>
      <w:r>
        <w:rPr>
          <w:rFonts w:hint="eastAsia" w:ascii="黑体" w:hAnsi="黑体" w:eastAsia="黑体" w:cs="黑体"/>
          <w:sz w:val="32"/>
          <w:szCs w:val="32"/>
          <w:lang w:val="en-US" w:eastAsia="zh-CN"/>
        </w:rPr>
        <w:t>绿色高质高效项目申报汇总表</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黑体" w:hAnsi="黑体" w:eastAsia="黑体" w:cs="黑体"/>
          <w:sz w:val="32"/>
          <w:szCs w:val="32"/>
          <w:lang w:val="en-US" w:eastAsia="zh-CN"/>
        </w:rPr>
        <w:pPrChange w:id="178" w:author="廖丽萍" w:date="2022-10-25T14:38:36Z">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pPr>
        </w:pPrChange>
      </w:pPr>
      <w:r>
        <w:rPr>
          <w:rFonts w:hint="eastAsia" w:ascii="黑体" w:hAnsi="黑体" w:eastAsia="黑体" w:cs="黑体"/>
          <w:sz w:val="32"/>
          <w:szCs w:val="32"/>
          <w:lang w:val="en-US" w:eastAsia="zh-CN"/>
        </w:rPr>
        <w:t>一、项目建设内容</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楷体_GB2312" w:hAnsi="楷体_GB2312" w:eastAsia="楷体_GB2312" w:cs="楷体_GB2312"/>
          <w:sz w:val="32"/>
          <w:szCs w:val="32"/>
          <w:lang w:val="en-US" w:eastAsia="zh-CN"/>
        </w:rPr>
        <w:pPrChange w:id="179" w:author="廖丽萍" w:date="2022-10-25T14:38:36Z">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pPr>
        </w:pPrChange>
      </w:pPr>
      <w:r>
        <w:rPr>
          <w:rFonts w:hint="eastAsia" w:ascii="楷体_GB2312" w:hAnsi="楷体_GB2312" w:eastAsia="楷体_GB2312" w:cs="楷体_GB2312"/>
          <w:sz w:val="32"/>
          <w:szCs w:val="32"/>
          <w:lang w:val="en-US" w:eastAsia="zh-CN"/>
        </w:rPr>
        <w:t>（一）示范片基本情况</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Change w:id="180" w:author="廖丽萍" w:date="2022-10-25T14:38:36Z">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pPr>
        </w:pPrChange>
      </w:pPr>
      <w:r>
        <w:rPr>
          <w:rFonts w:hint="eastAsia" w:ascii="仿宋_GB2312" w:hAnsi="仿宋_GB2312" w:eastAsia="仿宋_GB2312" w:cs="仿宋_GB2312"/>
          <w:sz w:val="32"/>
          <w:szCs w:val="32"/>
          <w:lang w:val="en-US" w:eastAsia="zh-CN"/>
        </w:rPr>
        <w:t>分示范片概要性阐述示范片的地理位置、示范片面积、辐射带动面积，土地集约化、水稻产业化等情况。</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楷体_GB2312" w:hAnsi="楷体_GB2312" w:eastAsia="楷体_GB2312" w:cs="楷体_GB2312"/>
          <w:sz w:val="32"/>
          <w:szCs w:val="32"/>
          <w:lang w:val="en-US" w:eastAsia="zh-CN"/>
        </w:rPr>
        <w:pPrChange w:id="181" w:author="廖丽萍" w:date="2022-10-25T14:38:36Z">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pPr>
        </w:pPrChange>
      </w:pPr>
      <w:r>
        <w:rPr>
          <w:rFonts w:hint="eastAsia" w:ascii="楷体_GB2312" w:hAnsi="楷体_GB2312" w:eastAsia="楷体_GB2312" w:cs="楷体_GB2312"/>
          <w:sz w:val="32"/>
          <w:szCs w:val="32"/>
          <w:lang w:val="en-US" w:eastAsia="zh-CN"/>
        </w:rPr>
        <w:t>（二）技术或技术模式集成推广计划</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Change w:id="182" w:author="廖丽萍" w:date="2022-10-25T14:38:36Z">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pPr>
        </w:pPrChange>
      </w:pPr>
      <w:r>
        <w:rPr>
          <w:rFonts w:hint="eastAsia" w:ascii="仿宋_GB2312" w:hAnsi="仿宋_GB2312" w:eastAsia="仿宋_GB2312" w:cs="仿宋_GB2312"/>
          <w:sz w:val="32"/>
          <w:szCs w:val="32"/>
          <w:lang w:val="en-US" w:eastAsia="zh-CN"/>
        </w:rPr>
        <w:t>各示范片计划示范的技术或技术模式，需明确技术或技术模式的名称、技术要点，具体路径和通过示范推广可解决的问题等，技术名称如香稻增香栽培技术、基质暗化育秧、水稻除草防鼠防鸟包衣直播技术、鲜食玉米减肥减药绿色防控技术、番薯健康苗应用、马铃薯大垄密植覆膜机械化栽培技术应用，大豆轻简栽培技术、花生机播机收技术、油菜机插移栽技术等，一般不得以“全程机械化”“稻稻薯”等泛指性的概念进行描述。</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楷体_GB2312" w:hAnsi="楷体_GB2312" w:eastAsia="楷体_GB2312" w:cs="楷体_GB2312"/>
          <w:sz w:val="32"/>
          <w:szCs w:val="32"/>
          <w:lang w:val="en-US" w:eastAsia="zh-CN"/>
        </w:rPr>
        <w:pPrChange w:id="183" w:author="廖丽萍" w:date="2022-10-25T14:38:36Z">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pPr>
        </w:pPrChange>
      </w:pPr>
      <w:r>
        <w:rPr>
          <w:rFonts w:hint="eastAsia" w:ascii="楷体_GB2312" w:hAnsi="楷体_GB2312" w:eastAsia="楷体_GB2312" w:cs="楷体_GB2312"/>
          <w:sz w:val="32"/>
          <w:szCs w:val="32"/>
          <w:lang w:val="en-US" w:eastAsia="zh-CN"/>
        </w:rPr>
        <w:t>（三）攻关目标</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default" w:ascii="仿宋_GB2312" w:hAnsi="仿宋_GB2312" w:eastAsia="仿宋_GB2312" w:cs="仿宋_GB2312"/>
          <w:sz w:val="32"/>
          <w:szCs w:val="32"/>
          <w:lang w:val="en-US" w:eastAsia="zh-CN"/>
        </w:rPr>
        <w:pPrChange w:id="184" w:author="廖丽萍" w:date="2022-10-25T14:38:36Z">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pPr>
        </w:pPrChange>
      </w:pPr>
      <w:r>
        <w:rPr>
          <w:rFonts w:hint="eastAsia" w:ascii="仿宋_GB2312" w:hAnsi="仿宋_GB2312" w:eastAsia="仿宋_GB2312" w:cs="仿宋_GB2312"/>
          <w:sz w:val="32"/>
          <w:szCs w:val="32"/>
          <w:lang w:val="en-US" w:eastAsia="zh-CN"/>
        </w:rPr>
        <w:t>各示范作物种类品种、各示范片的攻关目标，需明确到具体品种以便专家评估测算产量目标，建议各地结合本地历年高产创建亩产记录的5%以上测算攻关目标。</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楷体_GB2312" w:hAnsi="楷体_GB2312" w:eastAsia="楷体_GB2312" w:cs="楷体_GB2312"/>
          <w:sz w:val="32"/>
          <w:szCs w:val="32"/>
          <w:lang w:val="en-US" w:eastAsia="zh-CN"/>
        </w:rPr>
        <w:pPrChange w:id="185" w:author="廖丽萍" w:date="2022-10-25T14:38:36Z">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pPr>
        </w:pPrChange>
      </w:pPr>
      <w:r>
        <w:rPr>
          <w:rFonts w:hint="eastAsia" w:ascii="楷体_GB2312" w:hAnsi="楷体_GB2312" w:eastAsia="楷体_GB2312" w:cs="楷体_GB2312"/>
          <w:sz w:val="32"/>
          <w:szCs w:val="32"/>
          <w:lang w:val="en-US" w:eastAsia="zh-CN"/>
        </w:rPr>
        <w:t>（四）现场观摩计划</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Change w:id="186" w:author="廖丽萍" w:date="2022-10-25T14:38:36Z">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pPr>
        </w:pPrChange>
      </w:pPr>
      <w:r>
        <w:rPr>
          <w:rFonts w:hint="eastAsia" w:ascii="仿宋_GB2312" w:hAnsi="仿宋_GB2312" w:eastAsia="仿宋_GB2312" w:cs="仿宋_GB2312"/>
          <w:sz w:val="32"/>
          <w:szCs w:val="32"/>
          <w:lang w:val="en-US" w:eastAsia="zh-CN"/>
        </w:rPr>
        <w:t>项目县拟组织现场观摩的时间、形式和人数等。</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楷体_GB2312" w:hAnsi="楷体_GB2312" w:eastAsia="楷体_GB2312" w:cs="楷体_GB2312"/>
          <w:sz w:val="32"/>
          <w:szCs w:val="32"/>
          <w:lang w:val="en-US" w:eastAsia="zh-CN"/>
        </w:rPr>
        <w:pPrChange w:id="187" w:author="廖丽萍" w:date="2022-10-25T14:38:36Z">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pPr>
        </w:pPrChange>
      </w:pPr>
      <w:r>
        <w:rPr>
          <w:rFonts w:hint="eastAsia" w:ascii="楷体_GB2312" w:hAnsi="楷体_GB2312" w:eastAsia="楷体_GB2312" w:cs="楷体_GB2312"/>
          <w:sz w:val="32"/>
          <w:szCs w:val="32"/>
          <w:lang w:val="en-US" w:eastAsia="zh-CN"/>
        </w:rPr>
        <w:t>（五）典型案例计划</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Change w:id="188" w:author="廖丽萍" w:date="2022-10-25T14:38:36Z">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pPr>
        </w:pPrChange>
      </w:pPr>
      <w:r>
        <w:rPr>
          <w:rFonts w:hint="eastAsia" w:ascii="仿宋_GB2312" w:hAnsi="仿宋_GB2312" w:eastAsia="仿宋_GB2312" w:cs="仿宋_GB2312"/>
          <w:sz w:val="32"/>
          <w:szCs w:val="32"/>
          <w:lang w:val="en-US" w:eastAsia="zh-CN"/>
        </w:rPr>
        <w:t>概述通过项目建设可预期树立的典型案例和宣传方式，可具体到省市县级宣传平台。</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楷体_GB2312" w:hAnsi="楷体_GB2312" w:eastAsia="楷体_GB2312" w:cs="楷体_GB2312"/>
          <w:sz w:val="32"/>
          <w:szCs w:val="32"/>
          <w:lang w:val="en-US" w:eastAsia="zh-CN"/>
        </w:rPr>
        <w:pPrChange w:id="189" w:author="廖丽萍" w:date="2022-10-25T14:38:36Z">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pPr>
        </w:pPrChange>
      </w:pPr>
      <w:r>
        <w:rPr>
          <w:rFonts w:hint="eastAsia" w:ascii="楷体_GB2312" w:hAnsi="楷体_GB2312" w:eastAsia="楷体_GB2312" w:cs="楷体_GB2312"/>
          <w:sz w:val="32"/>
          <w:szCs w:val="32"/>
          <w:lang w:val="en-US" w:eastAsia="zh-CN"/>
        </w:rPr>
        <w:t>（六）联结带动计划</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Change w:id="190" w:author="廖丽萍" w:date="2022-10-25T14:38:36Z">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pPr>
        </w:pPrChange>
      </w:pPr>
      <w:r>
        <w:rPr>
          <w:rFonts w:hint="eastAsia" w:ascii="仿宋_GB2312" w:hAnsi="仿宋_GB2312" w:eastAsia="仿宋_GB2312" w:cs="仿宋_GB2312"/>
          <w:sz w:val="32"/>
          <w:szCs w:val="32"/>
          <w:lang w:val="en-US" w:eastAsia="zh-CN"/>
        </w:rPr>
        <w:t>概述示范片可联结带动新型经营主体数量，订单生产情况，推动品牌创建情况。</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黑体" w:hAnsi="黑体" w:eastAsia="黑体" w:cs="黑体"/>
          <w:sz w:val="32"/>
          <w:szCs w:val="32"/>
          <w:lang w:val="en-US" w:eastAsia="zh-CN"/>
        </w:rPr>
        <w:pPrChange w:id="191" w:author="廖丽萍" w:date="2022-10-25T14:38:36Z">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pPr>
        </w:pPrChange>
      </w:pPr>
      <w:r>
        <w:rPr>
          <w:rFonts w:hint="eastAsia" w:ascii="黑体" w:hAnsi="黑体" w:eastAsia="黑体" w:cs="黑体"/>
          <w:sz w:val="32"/>
          <w:szCs w:val="32"/>
          <w:lang w:val="en-US" w:eastAsia="zh-CN"/>
        </w:rPr>
        <w:t>二、绩效目标</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jc w:val="center"/>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项目支出绩效目标表（格式）</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jc w:val="both"/>
        <w:rPr>
          <w:rFonts w:hint="eastAsia" w:ascii="仿宋_GB2312" w:hAnsi="仿宋_GB2312" w:eastAsia="仿宋_GB2312" w:cs="仿宋_GB2312"/>
          <w:kern w:val="0"/>
          <w:sz w:val="24"/>
          <w:szCs w:val="24"/>
        </w:rPr>
      </w:pPr>
      <w:r>
        <w:rPr>
          <w:rFonts w:hint="eastAsia" w:ascii="仿宋_GB2312" w:hAnsi="仿宋_GB2312" w:eastAsia="仿宋_GB2312" w:cs="仿宋_GB2312"/>
          <w:color w:val="000000"/>
          <w:kern w:val="0"/>
          <w:sz w:val="24"/>
          <w:szCs w:val="24"/>
          <w:lang w:bidi="ar"/>
        </w:rPr>
        <w:t xml:space="preserve">单位：                   </w:t>
      </w:r>
      <w:r>
        <w:rPr>
          <w:rFonts w:hint="eastAsia" w:ascii="仿宋_GB2312" w:hAnsi="仿宋_GB2312" w:eastAsia="仿宋_GB2312" w:cs="仿宋_GB2312"/>
          <w:color w:val="000000"/>
          <w:kern w:val="0"/>
          <w:sz w:val="24"/>
          <w:szCs w:val="24"/>
          <w:lang w:val="en-US" w:eastAsia="zh-CN" w:bidi="ar"/>
        </w:rPr>
        <w:t xml:space="preserve">       </w:t>
      </w:r>
      <w:r>
        <w:rPr>
          <w:rFonts w:hint="eastAsia" w:ascii="仿宋_GB2312" w:hAnsi="仿宋_GB2312" w:eastAsia="仿宋_GB2312" w:cs="仿宋_GB2312"/>
          <w:color w:val="000000"/>
          <w:kern w:val="0"/>
          <w:sz w:val="24"/>
          <w:szCs w:val="24"/>
          <w:lang w:bidi="ar"/>
        </w:rPr>
        <w:t xml:space="preserve">     项目名称：</w:t>
      </w:r>
    </w:p>
    <w:tbl>
      <w:tblPr>
        <w:tblStyle w:val="3"/>
        <w:tblW w:w="90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Change w:id="192" w:author="廖丽萍" w:date="2022-10-25T14:40:22Z">
          <w:tblPr>
            <w:tblStyle w:val="3"/>
            <w:tblW w:w="8874" w:type="dxa"/>
            <w:jc w:val="center"/>
            <w:tblLayout w:type="fixed"/>
            <w:tblCellMar>
              <w:top w:w="15" w:type="dxa"/>
              <w:left w:w="15" w:type="dxa"/>
              <w:bottom w:w="15" w:type="dxa"/>
              <w:right w:w="15" w:type="dxa"/>
            </w:tblCellMar>
          </w:tblPr>
        </w:tblPrChange>
      </w:tblPr>
      <w:tblGrid>
        <w:gridCol w:w="746"/>
        <w:gridCol w:w="1346"/>
        <w:gridCol w:w="1926"/>
        <w:gridCol w:w="1097"/>
        <w:gridCol w:w="3949"/>
        <w:tblGridChange w:id="193">
          <w:tblGrid>
            <w:gridCol w:w="746"/>
            <w:gridCol w:w="1040"/>
            <w:gridCol w:w="2232"/>
            <w:gridCol w:w="804"/>
            <w:gridCol w:w="4052"/>
          </w:tblGrid>
        </w:tblGridChange>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Change w:id="194" w:author="廖丽萍" w:date="2022-10-25T14:40:22Z">
            <w:tblPrEx>
              <w:tblCellMar>
                <w:top w:w="15" w:type="dxa"/>
                <w:left w:w="15" w:type="dxa"/>
                <w:bottom w:w="15" w:type="dxa"/>
                <w:right w:w="15" w:type="dxa"/>
              </w:tblCellMar>
            </w:tblPrEx>
          </w:tblPrExChange>
        </w:tblPrEx>
        <w:trPr>
          <w:trHeight w:val="340" w:hRule="atLeast"/>
          <w:tblHeader/>
          <w:jc w:val="center"/>
          <w:trPrChange w:id="194" w:author="廖丽萍" w:date="2022-10-25T14:40:22Z">
            <w:trPr>
              <w:trHeight w:val="539" w:hRule="atLeast"/>
              <w:tblHeader/>
              <w:jc w:val="center"/>
            </w:trPr>
          </w:trPrChange>
        </w:trPr>
        <w:tc>
          <w:tcPr>
            <w:tcW w:w="4018" w:type="dxa"/>
            <w:gridSpan w:val="3"/>
            <w:vAlign w:val="center"/>
            <w:tcPrChange w:id="195" w:author="廖丽萍" w:date="2022-10-25T14:40:22Z">
              <w:tcPr>
                <w:tcW w:w="4018" w:type="dxa"/>
                <w:gridSpan w:val="3"/>
                <w:vAlign w:val="center"/>
              </w:tcPr>
            </w:tcPrChange>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color w:val="000000"/>
                <w:kern w:val="0"/>
                <w:sz w:val="20"/>
                <w:szCs w:val="20"/>
              </w:rPr>
            </w:pPr>
            <w:r>
              <w:rPr>
                <w:rFonts w:hint="eastAsia" w:ascii="黑体" w:hAnsi="黑体" w:eastAsia="黑体" w:cs="黑体"/>
                <w:color w:val="000000"/>
                <w:kern w:val="0"/>
                <w:sz w:val="20"/>
                <w:szCs w:val="20"/>
                <w:lang w:bidi="ar"/>
              </w:rPr>
              <w:t>绩效目标</w:t>
            </w:r>
          </w:p>
        </w:tc>
        <w:tc>
          <w:tcPr>
            <w:tcW w:w="1097" w:type="dxa"/>
            <w:vAlign w:val="center"/>
            <w:tcPrChange w:id="196" w:author="廖丽萍" w:date="2022-10-25T14:40:22Z">
              <w:tcPr>
                <w:tcW w:w="804" w:type="dxa"/>
                <w:vAlign w:val="center"/>
              </w:tcPr>
            </w:tcPrChange>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color w:val="000000"/>
                <w:kern w:val="0"/>
                <w:sz w:val="20"/>
                <w:szCs w:val="20"/>
                <w:lang w:bidi="ar"/>
              </w:rPr>
            </w:pPr>
            <w:r>
              <w:rPr>
                <w:rFonts w:hint="eastAsia" w:ascii="黑体" w:hAnsi="黑体" w:eastAsia="黑体" w:cs="黑体"/>
                <w:color w:val="000000"/>
                <w:kern w:val="0"/>
                <w:sz w:val="20"/>
                <w:szCs w:val="20"/>
                <w:lang w:bidi="ar"/>
              </w:rPr>
              <w:t>当年度</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color w:val="000000"/>
                <w:kern w:val="0"/>
                <w:sz w:val="20"/>
                <w:szCs w:val="20"/>
                <w:lang w:bidi="ar"/>
              </w:rPr>
            </w:pPr>
            <w:r>
              <w:rPr>
                <w:rFonts w:hint="eastAsia" w:ascii="黑体" w:hAnsi="黑体" w:eastAsia="黑体" w:cs="黑体"/>
                <w:color w:val="000000"/>
                <w:kern w:val="0"/>
                <w:sz w:val="20"/>
                <w:szCs w:val="20"/>
                <w:lang w:bidi="ar"/>
              </w:rPr>
              <w:t>目标*</w:t>
            </w:r>
          </w:p>
        </w:tc>
        <w:tc>
          <w:tcPr>
            <w:tcW w:w="3949" w:type="dxa"/>
            <w:vAlign w:val="center"/>
            <w:tcPrChange w:id="197" w:author="廖丽萍" w:date="2022-10-25T14:40:22Z">
              <w:tcPr>
                <w:tcW w:w="4052" w:type="dxa"/>
                <w:vAlign w:val="center"/>
              </w:tcPr>
            </w:tcPrChange>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color w:val="000000"/>
                <w:kern w:val="0"/>
                <w:sz w:val="20"/>
                <w:szCs w:val="20"/>
              </w:rPr>
            </w:pPr>
            <w:r>
              <w:rPr>
                <w:rFonts w:hint="eastAsia" w:ascii="黑体" w:hAnsi="黑体" w:eastAsia="黑体" w:cs="黑体"/>
                <w:color w:val="000000"/>
                <w:kern w:val="0"/>
                <w:sz w:val="20"/>
                <w:szCs w:val="20"/>
                <w:lang w:bidi="ar"/>
              </w:rPr>
              <w:t>填写说明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Change w:id="198" w:author="廖丽萍" w:date="2022-10-25T14:40:22Z">
            <w:tblPrEx>
              <w:tblCellMar>
                <w:top w:w="15" w:type="dxa"/>
                <w:left w:w="15" w:type="dxa"/>
                <w:bottom w:w="15" w:type="dxa"/>
                <w:right w:w="15" w:type="dxa"/>
              </w:tblCellMar>
            </w:tblPrEx>
          </w:tblPrExChange>
        </w:tblPrEx>
        <w:trPr>
          <w:trHeight w:val="340" w:hRule="atLeast"/>
          <w:jc w:val="center"/>
          <w:trPrChange w:id="198" w:author="廖丽萍" w:date="2022-10-25T14:40:22Z">
            <w:trPr>
              <w:trHeight w:val="539" w:hRule="atLeast"/>
              <w:jc w:val="center"/>
            </w:trPr>
          </w:trPrChange>
        </w:trPr>
        <w:tc>
          <w:tcPr>
            <w:tcW w:w="4018" w:type="dxa"/>
            <w:gridSpan w:val="3"/>
            <w:vAlign w:val="center"/>
            <w:tcPrChange w:id="199" w:author="廖丽萍" w:date="2022-10-25T14:40:22Z">
              <w:tcPr>
                <w:tcW w:w="4018" w:type="dxa"/>
                <w:gridSpan w:val="3"/>
                <w:vAlign w:val="center"/>
              </w:tcPr>
            </w:tcPrChange>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bidi="ar"/>
              </w:rPr>
              <w:t>总体目标</w:t>
            </w:r>
          </w:p>
        </w:tc>
        <w:tc>
          <w:tcPr>
            <w:tcW w:w="1097" w:type="dxa"/>
            <w:vAlign w:val="center"/>
            <w:tcPrChange w:id="200" w:author="廖丽萍" w:date="2022-10-25T14:40:22Z">
              <w:tcPr>
                <w:tcW w:w="804" w:type="dxa"/>
                <w:vAlign w:val="center"/>
              </w:tcPr>
            </w:tcPrChange>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仿宋_GB2312" w:hAnsi="仿宋_GB2312" w:eastAsia="仿宋_GB2312" w:cs="仿宋_GB2312"/>
                <w:color w:val="000000"/>
                <w:kern w:val="0"/>
                <w:sz w:val="20"/>
                <w:szCs w:val="20"/>
              </w:rPr>
            </w:pPr>
          </w:p>
        </w:tc>
        <w:tc>
          <w:tcPr>
            <w:tcW w:w="3949" w:type="dxa"/>
            <w:vAlign w:val="center"/>
            <w:tcPrChange w:id="201" w:author="廖丽萍" w:date="2022-10-25T14:40:22Z">
              <w:tcPr>
                <w:tcW w:w="4052" w:type="dxa"/>
                <w:vAlign w:val="center"/>
              </w:tcPr>
            </w:tcPrChange>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bidi="ar"/>
              </w:rPr>
              <w:t>根据项目资金设立（或政策意图）的初衷，概括性描述该项目资金安排后应达到的总体目标和效果（总任务、总要求、总产出和总效益）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Change w:id="202" w:author="廖丽萍" w:date="2022-10-25T14:40:22Z">
            <w:tblPrEx>
              <w:tblCellMar>
                <w:top w:w="15" w:type="dxa"/>
                <w:left w:w="15" w:type="dxa"/>
                <w:bottom w:w="15" w:type="dxa"/>
                <w:right w:w="15" w:type="dxa"/>
              </w:tblCellMar>
            </w:tblPrEx>
          </w:tblPrExChange>
        </w:tblPrEx>
        <w:trPr>
          <w:trHeight w:val="340" w:hRule="atLeast"/>
          <w:jc w:val="center"/>
          <w:trPrChange w:id="202" w:author="廖丽萍" w:date="2022-10-25T14:40:22Z">
            <w:trPr>
              <w:trHeight w:val="90" w:hRule="atLeast"/>
              <w:jc w:val="center"/>
            </w:trPr>
          </w:trPrChange>
        </w:trPr>
        <w:tc>
          <w:tcPr>
            <w:tcW w:w="746" w:type="dxa"/>
            <w:vAlign w:val="center"/>
            <w:tcPrChange w:id="203" w:author="廖丽萍" w:date="2022-10-25T14:40:22Z">
              <w:tcPr>
                <w:tcW w:w="746" w:type="dxa"/>
                <w:vAlign w:val="center"/>
              </w:tcPr>
            </w:tcPrChange>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bidi="ar"/>
              </w:rPr>
              <w:t>一级指标</w:t>
            </w:r>
          </w:p>
        </w:tc>
        <w:tc>
          <w:tcPr>
            <w:tcW w:w="1346" w:type="dxa"/>
            <w:vAlign w:val="center"/>
            <w:tcPrChange w:id="204" w:author="廖丽萍" w:date="2022-10-25T14:40:22Z">
              <w:tcPr>
                <w:tcW w:w="1040" w:type="dxa"/>
                <w:vAlign w:val="center"/>
              </w:tcPr>
            </w:tcPrChange>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bidi="ar"/>
              </w:rPr>
              <w:t>二级指标</w:t>
            </w:r>
          </w:p>
        </w:tc>
        <w:tc>
          <w:tcPr>
            <w:tcW w:w="1926" w:type="dxa"/>
            <w:vAlign w:val="center"/>
            <w:tcPrChange w:id="205" w:author="廖丽萍" w:date="2022-10-25T14:40:22Z">
              <w:tcPr>
                <w:tcW w:w="2232" w:type="dxa"/>
                <w:vAlign w:val="center"/>
              </w:tcPr>
            </w:tcPrChange>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bidi="ar"/>
              </w:rPr>
              <w:t>三级指标</w:t>
            </w:r>
          </w:p>
        </w:tc>
        <w:tc>
          <w:tcPr>
            <w:tcW w:w="1097" w:type="dxa"/>
            <w:vAlign w:val="center"/>
            <w:tcPrChange w:id="206" w:author="廖丽萍" w:date="2022-10-25T14:40:22Z">
              <w:tcPr>
                <w:tcW w:w="804" w:type="dxa"/>
                <w:vAlign w:val="center"/>
              </w:tcPr>
            </w:tcPrChange>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当年度</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bidi="ar"/>
              </w:rPr>
              <w:t>指标值</w:t>
            </w:r>
          </w:p>
        </w:tc>
        <w:tc>
          <w:tcPr>
            <w:tcW w:w="3949" w:type="dxa"/>
            <w:vAlign w:val="center"/>
            <w:tcPrChange w:id="207" w:author="廖丽萍" w:date="2022-10-25T14:40:22Z">
              <w:tcPr>
                <w:tcW w:w="4052" w:type="dxa"/>
                <w:vAlign w:val="center"/>
              </w:tcPr>
            </w:tcPrChange>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仿宋_GB2312" w:eastAsia="仿宋_GB2312" w:cs="仿宋_GB2312"/>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Change w:id="208" w:author="廖丽萍" w:date="2022-10-25T14:40:22Z">
            <w:tblPrEx>
              <w:tblCellMar>
                <w:top w:w="15" w:type="dxa"/>
                <w:left w:w="15" w:type="dxa"/>
                <w:bottom w:w="15" w:type="dxa"/>
                <w:right w:w="15" w:type="dxa"/>
              </w:tblCellMar>
            </w:tblPrEx>
          </w:tblPrExChange>
        </w:tblPrEx>
        <w:trPr>
          <w:trHeight w:val="340" w:hRule="atLeast"/>
          <w:jc w:val="center"/>
          <w:trPrChange w:id="208" w:author="廖丽萍" w:date="2022-10-25T14:40:22Z">
            <w:trPr>
              <w:trHeight w:val="539" w:hRule="atLeast"/>
              <w:jc w:val="center"/>
            </w:trPr>
          </w:trPrChange>
        </w:trPr>
        <w:tc>
          <w:tcPr>
            <w:tcW w:w="746" w:type="dxa"/>
            <w:vMerge w:val="restart"/>
            <w:vAlign w:val="center"/>
            <w:tcPrChange w:id="209" w:author="廖丽萍" w:date="2022-10-25T14:40:22Z">
              <w:tcPr>
                <w:tcW w:w="746" w:type="dxa"/>
                <w:vMerge w:val="restart"/>
                <w:vAlign w:val="center"/>
              </w:tcPr>
            </w:tcPrChange>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bidi="ar"/>
              </w:rPr>
              <w:t>产</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出</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指</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标</w:t>
            </w:r>
          </w:p>
        </w:tc>
        <w:tc>
          <w:tcPr>
            <w:tcW w:w="1346" w:type="dxa"/>
            <w:vAlign w:val="center"/>
            <w:tcPrChange w:id="210" w:author="廖丽萍" w:date="2022-10-25T14:40:22Z">
              <w:tcPr>
                <w:tcW w:w="1040" w:type="dxa"/>
                <w:vAlign w:val="center"/>
              </w:tcPr>
            </w:tcPrChange>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bidi="ar"/>
              </w:rPr>
              <w:t>数量指标*</w:t>
            </w:r>
          </w:p>
        </w:tc>
        <w:tc>
          <w:tcPr>
            <w:tcW w:w="1926" w:type="dxa"/>
            <w:vAlign w:val="center"/>
            <w:tcPrChange w:id="211" w:author="廖丽萍" w:date="2022-10-25T14:40:22Z">
              <w:tcPr>
                <w:tcW w:w="2232" w:type="dxa"/>
                <w:vAlign w:val="center"/>
              </w:tcPr>
            </w:tcPrChange>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default"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创建作物高产攻关目标（公斤/亩）</w:t>
            </w:r>
          </w:p>
        </w:tc>
        <w:tc>
          <w:tcPr>
            <w:tcW w:w="1097" w:type="dxa"/>
            <w:vAlign w:val="center"/>
            <w:tcPrChange w:id="212" w:author="廖丽萍" w:date="2022-10-25T14:40:22Z">
              <w:tcPr>
                <w:tcW w:w="804" w:type="dxa"/>
                <w:vAlign w:val="center"/>
              </w:tcPr>
            </w:tcPrChange>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 xml:space="preserve"> </w:t>
            </w:r>
          </w:p>
        </w:tc>
        <w:tc>
          <w:tcPr>
            <w:tcW w:w="3949" w:type="dxa"/>
            <w:vAlign w:val="center"/>
            <w:tcPrChange w:id="213" w:author="廖丽萍" w:date="2022-10-25T14:40:22Z">
              <w:tcPr>
                <w:tcW w:w="4052" w:type="dxa"/>
                <w:vAlign w:val="center"/>
              </w:tcPr>
            </w:tcPrChange>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default"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bidi="ar"/>
              </w:rPr>
              <w:t>每种创建作物分示范片目标单列，如：水稻示范片1:600公斤/亩；花生示范片1:260公斤/亩。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atLeast"/>
          <w:jc w:val="center"/>
          <w:trPrChange w:id="214" w:author="廖丽萍" w:date="2022-10-25T14:40:22Z">
            <w:trPr>
              <w:trHeight w:val="539" w:hRule="atLeast"/>
              <w:jc w:val="center"/>
            </w:trPr>
          </w:trPrChange>
        </w:trPr>
        <w:tc>
          <w:tcPr>
            <w:tcW w:w="746" w:type="dxa"/>
            <w:vMerge w:val="continue"/>
            <w:vAlign w:val="center"/>
            <w:tcPrChange w:id="215" w:author="廖丽萍" w:date="2022-10-25T14:40:22Z">
              <w:tcPr>
                <w:tcW w:w="746" w:type="dxa"/>
                <w:vMerge w:val="continue"/>
                <w:vAlign w:val="center"/>
              </w:tcPr>
            </w:tcPrChange>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仿宋_GB2312" w:eastAsia="仿宋_GB2312" w:cs="仿宋_GB2312"/>
                <w:color w:val="000000"/>
                <w:kern w:val="0"/>
                <w:sz w:val="20"/>
                <w:szCs w:val="20"/>
              </w:rPr>
            </w:pPr>
          </w:p>
        </w:tc>
        <w:tc>
          <w:tcPr>
            <w:tcW w:w="1346" w:type="dxa"/>
            <w:vAlign w:val="center"/>
            <w:tcPrChange w:id="216" w:author="廖丽萍" w:date="2022-10-25T14:40:22Z">
              <w:tcPr>
                <w:tcW w:w="1040" w:type="dxa"/>
                <w:vAlign w:val="center"/>
              </w:tcPr>
            </w:tcPrChange>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bidi="ar"/>
              </w:rPr>
              <w:t>质量指标*</w:t>
            </w:r>
          </w:p>
        </w:tc>
        <w:tc>
          <w:tcPr>
            <w:tcW w:w="1926" w:type="dxa"/>
            <w:vAlign w:val="center"/>
            <w:tcPrChange w:id="217" w:author="廖丽萍" w:date="2022-10-25T14:40:22Z">
              <w:tcPr>
                <w:tcW w:w="2232" w:type="dxa"/>
                <w:vAlign w:val="center"/>
              </w:tcPr>
            </w:tcPrChange>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default"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示范片高产攻关目标实现率</w:t>
            </w:r>
          </w:p>
        </w:tc>
        <w:tc>
          <w:tcPr>
            <w:tcW w:w="1097" w:type="dxa"/>
            <w:vAlign w:val="center"/>
            <w:tcPrChange w:id="218" w:author="廖丽萍" w:date="2022-10-25T14:40:22Z">
              <w:tcPr>
                <w:tcW w:w="804" w:type="dxa"/>
                <w:vAlign w:val="center"/>
              </w:tcPr>
            </w:tcPrChange>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仿宋_GB2312" w:hAnsi="仿宋_GB2312" w:eastAsia="仿宋_GB2312" w:cs="仿宋_GB2312"/>
                <w:color w:val="000000"/>
                <w:kern w:val="0"/>
                <w:sz w:val="20"/>
                <w:szCs w:val="20"/>
                <w:lang w:eastAsia="zh-CN"/>
              </w:rPr>
            </w:pPr>
            <w:r>
              <w:rPr>
                <w:rFonts w:hint="eastAsia" w:ascii="仿宋_GB2312" w:hAnsi="仿宋_GB2312" w:eastAsia="仿宋_GB2312" w:cs="仿宋_GB2312"/>
                <w:color w:val="000000"/>
                <w:kern w:val="0"/>
                <w:sz w:val="20"/>
                <w:szCs w:val="20"/>
                <w:lang w:bidi="ar"/>
              </w:rPr>
              <w:t>≧</w:t>
            </w:r>
            <w:r>
              <w:rPr>
                <w:rStyle w:val="6"/>
                <w:rFonts w:hint="eastAsia" w:ascii="仿宋_GB2312" w:hAnsi="仿宋_GB2312" w:eastAsia="仿宋_GB2312" w:cs="仿宋_GB2312"/>
                <w:kern w:val="0"/>
                <w:sz w:val="20"/>
                <w:szCs w:val="20"/>
                <w:lang w:val="en-US" w:eastAsia="zh-CN" w:bidi="ar"/>
              </w:rPr>
              <w:t>30</w:t>
            </w:r>
            <w:r>
              <w:rPr>
                <w:rStyle w:val="6"/>
                <w:rFonts w:hint="eastAsia" w:ascii="仿宋_GB2312" w:hAnsi="仿宋_GB2312" w:eastAsia="仿宋_GB2312" w:cs="仿宋_GB2312"/>
                <w:kern w:val="0"/>
                <w:sz w:val="20"/>
                <w:szCs w:val="20"/>
                <w:lang w:bidi="ar"/>
              </w:rPr>
              <w:t>%</w:t>
            </w:r>
          </w:p>
        </w:tc>
        <w:tc>
          <w:tcPr>
            <w:tcW w:w="3949" w:type="dxa"/>
            <w:vAlign w:val="center"/>
            <w:tcPrChange w:id="219" w:author="廖丽萍" w:date="2022-10-25T14:40:22Z">
              <w:tcPr>
                <w:tcW w:w="4052" w:type="dxa"/>
                <w:vAlign w:val="center"/>
              </w:tcPr>
            </w:tcPrChange>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default" w:ascii="仿宋_GB2312" w:hAnsi="仿宋_GB2312" w:eastAsia="仿宋_GB2312" w:cs="仿宋_GB2312"/>
                <w:color w:val="000000"/>
                <w:kern w:val="0"/>
                <w:sz w:val="20"/>
                <w:szCs w:val="20"/>
                <w:lang w:val="en-US" w:eastAsia="zh-CN"/>
              </w:rPr>
            </w:pPr>
            <w:r>
              <w:rPr>
                <w:rStyle w:val="6"/>
                <w:rFonts w:hint="eastAsia" w:ascii="仿宋_GB2312" w:hAnsi="仿宋_GB2312" w:eastAsia="仿宋_GB2312" w:cs="仿宋_GB2312"/>
                <w:kern w:val="0"/>
                <w:sz w:val="20"/>
                <w:szCs w:val="20"/>
                <w:lang w:val="en-US" w:eastAsia="zh-CN" w:bidi="ar"/>
              </w:rPr>
              <w:t>实现攻关目标的示范片个数/总创建示范片数量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atLeast"/>
          <w:jc w:val="center"/>
          <w:trPrChange w:id="220" w:author="廖丽萍" w:date="2022-10-25T14:40:22Z">
            <w:trPr>
              <w:trHeight w:val="539" w:hRule="atLeast"/>
              <w:jc w:val="center"/>
            </w:trPr>
          </w:trPrChange>
        </w:trPr>
        <w:tc>
          <w:tcPr>
            <w:tcW w:w="746" w:type="dxa"/>
            <w:vMerge w:val="continue"/>
            <w:vAlign w:val="center"/>
            <w:tcPrChange w:id="221" w:author="廖丽萍" w:date="2022-10-25T14:40:22Z">
              <w:tcPr>
                <w:tcW w:w="746" w:type="dxa"/>
                <w:vMerge w:val="continue"/>
                <w:vAlign w:val="center"/>
              </w:tcPr>
            </w:tcPrChange>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仿宋_GB2312" w:eastAsia="仿宋_GB2312" w:cs="仿宋_GB2312"/>
                <w:color w:val="000000"/>
                <w:kern w:val="0"/>
                <w:sz w:val="20"/>
                <w:szCs w:val="20"/>
              </w:rPr>
            </w:pPr>
          </w:p>
        </w:tc>
        <w:tc>
          <w:tcPr>
            <w:tcW w:w="1346" w:type="dxa"/>
            <w:vAlign w:val="center"/>
            <w:tcPrChange w:id="222" w:author="廖丽萍" w:date="2022-10-25T14:40:22Z">
              <w:tcPr>
                <w:tcW w:w="1040" w:type="dxa"/>
                <w:vAlign w:val="center"/>
              </w:tcPr>
            </w:tcPrChange>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bidi="ar"/>
              </w:rPr>
              <w:t>时效指标*</w:t>
            </w:r>
          </w:p>
        </w:tc>
        <w:tc>
          <w:tcPr>
            <w:tcW w:w="1926" w:type="dxa"/>
            <w:vAlign w:val="center"/>
            <w:tcPrChange w:id="223" w:author="廖丽萍" w:date="2022-10-25T14:40:22Z">
              <w:tcPr>
                <w:tcW w:w="2232" w:type="dxa"/>
                <w:vAlign w:val="center"/>
              </w:tcPr>
            </w:tcPrChange>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仿宋_GB2312" w:hAnsi="仿宋_GB2312" w:eastAsia="仿宋_GB2312" w:cs="仿宋_GB2312"/>
                <w:color w:val="000000"/>
                <w:kern w:val="0"/>
                <w:sz w:val="20"/>
                <w:szCs w:val="20"/>
                <w:lang w:eastAsia="zh-CN"/>
              </w:rPr>
            </w:pPr>
            <w:r>
              <w:rPr>
                <w:rFonts w:hint="eastAsia" w:ascii="仿宋_GB2312" w:hAnsi="仿宋_GB2312" w:eastAsia="仿宋_GB2312" w:cs="仿宋_GB2312"/>
                <w:color w:val="000000"/>
                <w:kern w:val="0"/>
                <w:sz w:val="20"/>
                <w:szCs w:val="20"/>
                <w:lang w:eastAsia="zh-CN"/>
              </w:rPr>
              <w:t>完成时限</w:t>
            </w:r>
          </w:p>
        </w:tc>
        <w:tc>
          <w:tcPr>
            <w:tcW w:w="1097" w:type="dxa"/>
            <w:vAlign w:val="center"/>
            <w:tcPrChange w:id="224" w:author="廖丽萍" w:date="2022-10-25T14:40:22Z">
              <w:tcPr>
                <w:tcW w:w="804" w:type="dxa"/>
                <w:vAlign w:val="center"/>
              </w:tcPr>
            </w:tcPrChange>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bidi="ar"/>
              </w:rPr>
              <w:t>202</w:t>
            </w:r>
            <w:r>
              <w:rPr>
                <w:rFonts w:hint="eastAsia" w:ascii="仿宋_GB2312" w:hAnsi="仿宋_GB2312" w:eastAsia="仿宋_GB2312" w:cs="仿宋_GB2312"/>
                <w:color w:val="000000"/>
                <w:kern w:val="0"/>
                <w:sz w:val="20"/>
                <w:szCs w:val="20"/>
                <w:lang w:val="en-US" w:eastAsia="zh-CN" w:bidi="ar"/>
              </w:rPr>
              <w:t>3</w:t>
            </w:r>
            <w:r>
              <w:rPr>
                <w:rFonts w:hint="eastAsia" w:ascii="仿宋_GB2312" w:hAnsi="仿宋_GB2312" w:eastAsia="仿宋_GB2312" w:cs="仿宋_GB2312"/>
                <w:color w:val="000000"/>
                <w:kern w:val="0"/>
                <w:sz w:val="20"/>
                <w:szCs w:val="20"/>
                <w:lang w:bidi="ar"/>
              </w:rPr>
              <w:t>年12月31日前</w:t>
            </w:r>
          </w:p>
        </w:tc>
        <w:tc>
          <w:tcPr>
            <w:tcW w:w="3949" w:type="dxa"/>
            <w:vAlign w:val="center"/>
            <w:tcPrChange w:id="225" w:author="廖丽萍" w:date="2022-10-25T14:40:22Z">
              <w:tcPr>
                <w:tcW w:w="4052" w:type="dxa"/>
                <w:vAlign w:val="center"/>
              </w:tcPr>
            </w:tcPrChange>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bidi="ar"/>
              </w:rPr>
              <w:t>对目标任务的完成时间进行量化描述。如：完成时限，202</w:t>
            </w:r>
            <w:r>
              <w:rPr>
                <w:rFonts w:hint="eastAsia" w:ascii="仿宋_GB2312" w:hAnsi="仿宋_GB2312" w:eastAsia="仿宋_GB2312" w:cs="仿宋_GB2312"/>
                <w:color w:val="000000"/>
                <w:kern w:val="0"/>
                <w:sz w:val="20"/>
                <w:szCs w:val="20"/>
                <w:lang w:val="en-US" w:eastAsia="zh-CN" w:bidi="ar"/>
              </w:rPr>
              <w:t>3</w:t>
            </w:r>
            <w:r>
              <w:rPr>
                <w:rFonts w:hint="eastAsia" w:ascii="仿宋_GB2312" w:hAnsi="仿宋_GB2312" w:eastAsia="仿宋_GB2312" w:cs="仿宋_GB2312"/>
                <w:color w:val="000000"/>
                <w:kern w:val="0"/>
                <w:sz w:val="20"/>
                <w:szCs w:val="20"/>
                <w:lang w:bidi="ar"/>
              </w:rPr>
              <w:t>年12月31日前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atLeast"/>
          <w:jc w:val="center"/>
          <w:trPrChange w:id="226" w:author="廖丽萍" w:date="2022-10-25T14:40:22Z">
            <w:trPr>
              <w:trHeight w:val="539" w:hRule="atLeast"/>
              <w:jc w:val="center"/>
            </w:trPr>
          </w:trPrChange>
        </w:trPr>
        <w:tc>
          <w:tcPr>
            <w:tcW w:w="746" w:type="dxa"/>
            <w:vMerge w:val="continue"/>
            <w:vAlign w:val="center"/>
            <w:tcPrChange w:id="227" w:author="廖丽萍" w:date="2022-10-25T14:40:22Z">
              <w:tcPr>
                <w:tcW w:w="746" w:type="dxa"/>
                <w:vMerge w:val="continue"/>
                <w:vAlign w:val="center"/>
              </w:tcPr>
            </w:tcPrChange>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仿宋_GB2312" w:eastAsia="仿宋_GB2312" w:cs="仿宋_GB2312"/>
                <w:color w:val="000000"/>
                <w:kern w:val="0"/>
                <w:sz w:val="20"/>
                <w:szCs w:val="20"/>
              </w:rPr>
            </w:pPr>
          </w:p>
        </w:tc>
        <w:tc>
          <w:tcPr>
            <w:tcW w:w="1346" w:type="dxa"/>
            <w:vAlign w:val="center"/>
            <w:tcPrChange w:id="228" w:author="廖丽萍" w:date="2022-10-25T14:40:22Z">
              <w:tcPr>
                <w:tcW w:w="1040" w:type="dxa"/>
                <w:vAlign w:val="center"/>
              </w:tcPr>
            </w:tcPrChange>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bidi="ar"/>
              </w:rPr>
              <w:t>成本指标*</w:t>
            </w:r>
          </w:p>
        </w:tc>
        <w:tc>
          <w:tcPr>
            <w:tcW w:w="1926" w:type="dxa"/>
            <w:vAlign w:val="center"/>
            <w:tcPrChange w:id="229" w:author="廖丽萍" w:date="2022-10-25T14:40:22Z">
              <w:tcPr>
                <w:tcW w:w="2232" w:type="dxa"/>
                <w:vAlign w:val="center"/>
              </w:tcPr>
            </w:tcPrChange>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每亩项目资金补助</w:t>
            </w:r>
          </w:p>
        </w:tc>
        <w:tc>
          <w:tcPr>
            <w:tcW w:w="1097" w:type="dxa"/>
            <w:vAlign w:val="center"/>
            <w:tcPrChange w:id="230" w:author="廖丽萍" w:date="2022-10-25T14:40:22Z">
              <w:tcPr>
                <w:tcW w:w="804" w:type="dxa"/>
                <w:vAlign w:val="center"/>
              </w:tcPr>
            </w:tcPrChange>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仿宋_GB2312" w:hAnsi="仿宋_GB2312" w:eastAsia="仿宋_GB2312" w:cs="仿宋_GB2312"/>
                <w:color w:val="000000"/>
                <w:kern w:val="0"/>
                <w:sz w:val="20"/>
                <w:szCs w:val="20"/>
                <w:lang w:eastAsia="zh-CN" w:bidi="ar"/>
              </w:rPr>
            </w:pPr>
          </w:p>
        </w:tc>
        <w:tc>
          <w:tcPr>
            <w:tcW w:w="3949" w:type="dxa"/>
            <w:vAlign w:val="center"/>
            <w:tcPrChange w:id="231" w:author="廖丽萍" w:date="2022-10-25T14:40:22Z">
              <w:tcPr>
                <w:tcW w:w="4052" w:type="dxa"/>
                <w:vAlign w:val="center"/>
              </w:tcPr>
            </w:tcPrChange>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对资金支出成本控制进行量化描述。确实无法量化的指标值可采用定性表述。如：XX≦项目成本支出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Change w:id="232" w:author="廖丽萍" w:date="2022-10-25T14:40:22Z">
            <w:tblPrEx>
              <w:tblCellMar>
                <w:top w:w="15" w:type="dxa"/>
                <w:left w:w="15" w:type="dxa"/>
                <w:bottom w:w="15" w:type="dxa"/>
                <w:right w:w="15" w:type="dxa"/>
              </w:tblCellMar>
            </w:tblPrEx>
          </w:tblPrExChange>
        </w:tblPrEx>
        <w:trPr>
          <w:trHeight w:val="340" w:hRule="atLeast"/>
          <w:jc w:val="center"/>
          <w:trPrChange w:id="232" w:author="廖丽萍" w:date="2022-10-25T14:40:22Z">
            <w:trPr>
              <w:trHeight w:val="539" w:hRule="atLeast"/>
              <w:jc w:val="center"/>
            </w:trPr>
          </w:trPrChange>
        </w:trPr>
        <w:tc>
          <w:tcPr>
            <w:tcW w:w="746" w:type="dxa"/>
            <w:vMerge w:val="restart"/>
            <w:vAlign w:val="center"/>
            <w:tcPrChange w:id="233" w:author="廖丽萍" w:date="2022-10-25T14:40:22Z">
              <w:tcPr>
                <w:tcW w:w="746" w:type="dxa"/>
                <w:vMerge w:val="restart"/>
                <w:vAlign w:val="center"/>
              </w:tcPr>
            </w:tcPrChange>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bidi="ar"/>
              </w:rPr>
              <w:t>效</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益</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指</w:t>
            </w:r>
            <w:r>
              <w:rPr>
                <w:rFonts w:hint="eastAsia" w:ascii="仿宋_GB2312" w:hAnsi="仿宋_GB2312" w:eastAsia="仿宋_GB2312" w:cs="仿宋_GB2312"/>
                <w:color w:val="000000"/>
                <w:kern w:val="0"/>
                <w:sz w:val="20"/>
                <w:szCs w:val="20"/>
                <w:lang w:bidi="ar"/>
              </w:rPr>
              <w:br w:type="textWrapping"/>
            </w:r>
            <w:r>
              <w:rPr>
                <w:rFonts w:hint="eastAsia" w:ascii="仿宋_GB2312" w:hAnsi="仿宋_GB2312" w:eastAsia="仿宋_GB2312" w:cs="仿宋_GB2312"/>
                <w:color w:val="000000"/>
                <w:kern w:val="0"/>
                <w:sz w:val="20"/>
                <w:szCs w:val="20"/>
                <w:lang w:bidi="ar"/>
              </w:rPr>
              <w:t>标</w:t>
            </w:r>
          </w:p>
        </w:tc>
        <w:tc>
          <w:tcPr>
            <w:tcW w:w="1346" w:type="dxa"/>
            <w:vAlign w:val="center"/>
            <w:tcPrChange w:id="234" w:author="廖丽萍" w:date="2022-10-25T14:40:22Z">
              <w:tcPr>
                <w:tcW w:w="1040" w:type="dxa"/>
                <w:vAlign w:val="center"/>
              </w:tcPr>
            </w:tcPrChange>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bidi="ar"/>
              </w:rPr>
              <w:t>经济效益指标</w:t>
            </w:r>
          </w:p>
        </w:tc>
        <w:tc>
          <w:tcPr>
            <w:tcW w:w="1926" w:type="dxa"/>
            <w:vAlign w:val="center"/>
            <w:tcPrChange w:id="235" w:author="廖丽萍" w:date="2022-10-25T14:40:22Z">
              <w:tcPr>
                <w:tcW w:w="2232" w:type="dxa"/>
                <w:vAlign w:val="center"/>
              </w:tcPr>
            </w:tcPrChange>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default"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示范区节本增效</w:t>
            </w:r>
          </w:p>
        </w:tc>
        <w:tc>
          <w:tcPr>
            <w:tcW w:w="1097" w:type="dxa"/>
            <w:vAlign w:val="center"/>
            <w:tcPrChange w:id="236" w:author="廖丽萍" w:date="2022-10-25T14:40:22Z">
              <w:tcPr>
                <w:tcW w:w="804" w:type="dxa"/>
                <w:vAlign w:val="center"/>
              </w:tcPr>
            </w:tcPrChange>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仿宋_GB2312" w:eastAsia="仿宋_GB2312" w:cs="仿宋_GB2312"/>
                <w:color w:val="000000"/>
                <w:kern w:val="0"/>
                <w:sz w:val="20"/>
                <w:szCs w:val="20"/>
                <w:lang w:val="en-US" w:eastAsia="zh-CN"/>
              </w:rPr>
            </w:pPr>
          </w:p>
        </w:tc>
        <w:tc>
          <w:tcPr>
            <w:tcW w:w="3949" w:type="dxa"/>
            <w:vAlign w:val="center"/>
            <w:tcPrChange w:id="237" w:author="廖丽萍" w:date="2022-10-25T14:40:22Z">
              <w:tcPr>
                <w:tcW w:w="4052" w:type="dxa"/>
                <w:vAlign w:val="center"/>
              </w:tcPr>
            </w:tcPrChange>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仿宋_GB2312" w:hAnsi="仿宋_GB2312" w:eastAsia="仿宋_GB2312" w:cs="仿宋_GB2312"/>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atLeast"/>
          <w:jc w:val="center"/>
          <w:trPrChange w:id="238" w:author="廖丽萍" w:date="2022-10-25T14:40:22Z">
            <w:trPr>
              <w:trHeight w:val="539" w:hRule="atLeast"/>
              <w:jc w:val="center"/>
            </w:trPr>
          </w:trPrChange>
        </w:trPr>
        <w:tc>
          <w:tcPr>
            <w:tcW w:w="746" w:type="dxa"/>
            <w:vMerge w:val="continue"/>
            <w:vAlign w:val="center"/>
            <w:tcPrChange w:id="239" w:author="廖丽萍" w:date="2022-10-25T14:40:22Z">
              <w:tcPr>
                <w:tcW w:w="746" w:type="dxa"/>
                <w:vMerge w:val="continue"/>
                <w:vAlign w:val="center"/>
              </w:tcPr>
            </w:tcPrChange>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仿宋_GB2312" w:eastAsia="仿宋_GB2312" w:cs="仿宋_GB2312"/>
                <w:color w:val="000000"/>
                <w:kern w:val="0"/>
                <w:sz w:val="20"/>
                <w:szCs w:val="20"/>
              </w:rPr>
            </w:pPr>
          </w:p>
        </w:tc>
        <w:tc>
          <w:tcPr>
            <w:tcW w:w="1346" w:type="dxa"/>
            <w:vAlign w:val="center"/>
            <w:tcPrChange w:id="240" w:author="廖丽萍" w:date="2022-10-25T14:40:22Z">
              <w:tcPr>
                <w:tcW w:w="1040" w:type="dxa"/>
                <w:vAlign w:val="center"/>
              </w:tcPr>
            </w:tcPrChange>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社会效益指标</w:t>
            </w:r>
            <w:r>
              <w:rPr>
                <w:rFonts w:hint="eastAsia" w:ascii="仿宋_GB2312" w:hAnsi="仿宋_GB2312" w:eastAsia="仿宋_GB2312" w:cs="仿宋_GB2312"/>
                <w:color w:val="000000"/>
                <w:kern w:val="0"/>
                <w:sz w:val="20"/>
                <w:szCs w:val="20"/>
                <w:lang w:bidi="ar"/>
              </w:rPr>
              <w:t>*</w:t>
            </w:r>
          </w:p>
        </w:tc>
        <w:tc>
          <w:tcPr>
            <w:tcW w:w="1926" w:type="dxa"/>
            <w:vAlign w:val="center"/>
            <w:tcPrChange w:id="241" w:author="廖丽萍" w:date="2022-10-25T14:40:22Z">
              <w:tcPr>
                <w:tcW w:w="2232" w:type="dxa"/>
                <w:vAlign w:val="center"/>
              </w:tcPr>
            </w:tcPrChange>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default"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辐射带动农户数</w:t>
            </w:r>
          </w:p>
        </w:tc>
        <w:tc>
          <w:tcPr>
            <w:tcW w:w="1097" w:type="dxa"/>
            <w:vAlign w:val="center"/>
            <w:tcPrChange w:id="242" w:author="廖丽萍" w:date="2022-10-25T14:40:22Z">
              <w:tcPr>
                <w:tcW w:w="804" w:type="dxa"/>
                <w:vAlign w:val="center"/>
              </w:tcPr>
            </w:tcPrChange>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仿宋_GB2312" w:hAnsi="仿宋_GB2312" w:eastAsia="仿宋_GB2312" w:cs="仿宋_GB2312"/>
                <w:color w:val="000000"/>
                <w:kern w:val="0"/>
                <w:sz w:val="20"/>
                <w:szCs w:val="20"/>
                <w:lang w:eastAsia="zh-CN"/>
              </w:rPr>
            </w:pPr>
          </w:p>
        </w:tc>
        <w:tc>
          <w:tcPr>
            <w:tcW w:w="3949" w:type="dxa"/>
            <w:vAlign w:val="center"/>
            <w:tcPrChange w:id="243" w:author="廖丽萍" w:date="2022-10-25T14:40:22Z">
              <w:tcPr>
                <w:tcW w:w="4052" w:type="dxa"/>
                <w:vAlign w:val="center"/>
              </w:tcPr>
            </w:tcPrChange>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仿宋_GB2312" w:eastAsia="仿宋_GB2312" w:cs="仿宋_GB2312"/>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Change w:id="244" w:author="廖丽萍" w:date="2022-10-25T14:40:22Z">
            <w:tblPrEx>
              <w:tblCellMar>
                <w:top w:w="15" w:type="dxa"/>
                <w:left w:w="15" w:type="dxa"/>
                <w:bottom w:w="15" w:type="dxa"/>
                <w:right w:w="15" w:type="dxa"/>
              </w:tblCellMar>
            </w:tblPrEx>
          </w:tblPrExChange>
        </w:tblPrEx>
        <w:trPr>
          <w:trHeight w:val="340" w:hRule="atLeast"/>
          <w:jc w:val="center"/>
          <w:trPrChange w:id="244" w:author="廖丽萍" w:date="2022-10-25T14:40:22Z">
            <w:trPr>
              <w:trHeight w:val="539" w:hRule="atLeast"/>
              <w:jc w:val="center"/>
            </w:trPr>
          </w:trPrChange>
        </w:trPr>
        <w:tc>
          <w:tcPr>
            <w:tcW w:w="746" w:type="dxa"/>
            <w:vMerge w:val="continue"/>
            <w:vAlign w:val="center"/>
            <w:tcPrChange w:id="245" w:author="廖丽萍" w:date="2022-10-25T14:40:22Z">
              <w:tcPr>
                <w:tcW w:w="746" w:type="dxa"/>
                <w:vMerge w:val="continue"/>
                <w:vAlign w:val="center"/>
              </w:tcPr>
            </w:tcPrChange>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仿宋_GB2312" w:eastAsia="仿宋_GB2312" w:cs="仿宋_GB2312"/>
                <w:color w:val="000000"/>
                <w:kern w:val="0"/>
                <w:sz w:val="20"/>
                <w:szCs w:val="20"/>
              </w:rPr>
            </w:pPr>
          </w:p>
        </w:tc>
        <w:tc>
          <w:tcPr>
            <w:tcW w:w="1346" w:type="dxa"/>
            <w:vAlign w:val="center"/>
            <w:tcPrChange w:id="246" w:author="廖丽萍" w:date="2022-10-25T14:40:22Z">
              <w:tcPr>
                <w:tcW w:w="1040" w:type="dxa"/>
                <w:vAlign w:val="center"/>
              </w:tcPr>
            </w:tcPrChange>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bidi="ar"/>
              </w:rPr>
              <w:t>生态效益指标</w:t>
            </w:r>
          </w:p>
        </w:tc>
        <w:tc>
          <w:tcPr>
            <w:tcW w:w="1926" w:type="dxa"/>
            <w:vAlign w:val="center"/>
            <w:tcPrChange w:id="247" w:author="廖丽萍" w:date="2022-10-25T14:40:22Z">
              <w:tcPr>
                <w:tcW w:w="2232" w:type="dxa"/>
                <w:vAlign w:val="center"/>
              </w:tcPr>
            </w:tcPrChange>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default"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化肥农药施用量</w:t>
            </w:r>
          </w:p>
        </w:tc>
        <w:tc>
          <w:tcPr>
            <w:tcW w:w="1097" w:type="dxa"/>
            <w:vAlign w:val="center"/>
            <w:tcPrChange w:id="248" w:author="廖丽萍" w:date="2022-10-25T14:40:22Z">
              <w:tcPr>
                <w:tcW w:w="804" w:type="dxa"/>
                <w:vAlign w:val="center"/>
              </w:tcPr>
            </w:tcPrChange>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仿宋_GB2312" w:hAnsi="仿宋_GB2312" w:eastAsia="仿宋_GB2312" w:cs="仿宋_GB2312"/>
                <w:color w:val="000000"/>
                <w:kern w:val="0"/>
                <w:sz w:val="20"/>
                <w:szCs w:val="20"/>
              </w:rPr>
            </w:pPr>
          </w:p>
        </w:tc>
        <w:tc>
          <w:tcPr>
            <w:tcW w:w="3949" w:type="dxa"/>
            <w:vAlign w:val="center"/>
            <w:tcPrChange w:id="249" w:author="廖丽萍" w:date="2022-10-25T14:40:22Z">
              <w:tcPr>
                <w:tcW w:w="4052" w:type="dxa"/>
                <w:vAlign w:val="center"/>
              </w:tcPr>
            </w:tcPrChange>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仿宋_GB2312" w:hAnsi="仿宋_GB2312" w:eastAsia="仿宋_GB2312" w:cs="仿宋_GB2312"/>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atLeast"/>
          <w:jc w:val="center"/>
          <w:trPrChange w:id="250" w:author="廖丽萍" w:date="2022-10-25T14:40:22Z">
            <w:trPr>
              <w:trHeight w:val="539" w:hRule="atLeast"/>
              <w:jc w:val="center"/>
            </w:trPr>
          </w:trPrChange>
        </w:trPr>
        <w:tc>
          <w:tcPr>
            <w:tcW w:w="746" w:type="dxa"/>
            <w:vMerge w:val="continue"/>
            <w:vAlign w:val="center"/>
            <w:tcPrChange w:id="251" w:author="廖丽萍" w:date="2022-10-25T14:40:22Z">
              <w:tcPr>
                <w:tcW w:w="746" w:type="dxa"/>
                <w:vMerge w:val="continue"/>
                <w:vAlign w:val="center"/>
              </w:tcPr>
            </w:tcPrChange>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仿宋_GB2312" w:eastAsia="仿宋_GB2312" w:cs="仿宋_GB2312"/>
                <w:color w:val="000000"/>
                <w:kern w:val="0"/>
                <w:sz w:val="20"/>
                <w:szCs w:val="20"/>
              </w:rPr>
            </w:pPr>
          </w:p>
        </w:tc>
        <w:tc>
          <w:tcPr>
            <w:tcW w:w="1346" w:type="dxa"/>
            <w:vMerge w:val="restart"/>
            <w:vAlign w:val="center"/>
            <w:tcPrChange w:id="252" w:author="廖丽萍" w:date="2022-10-25T14:40:22Z">
              <w:tcPr>
                <w:tcW w:w="1040" w:type="dxa"/>
                <w:vMerge w:val="restart"/>
                <w:vAlign w:val="center"/>
              </w:tcPr>
            </w:tcPrChange>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bidi="ar"/>
              </w:rPr>
              <w:t>可持续影响指标</w:t>
            </w:r>
          </w:p>
        </w:tc>
        <w:tc>
          <w:tcPr>
            <w:tcW w:w="1926" w:type="dxa"/>
            <w:vAlign w:val="center"/>
            <w:tcPrChange w:id="253" w:author="廖丽萍" w:date="2022-10-25T14:40:22Z">
              <w:tcPr>
                <w:tcW w:w="2232" w:type="dxa"/>
                <w:vAlign w:val="center"/>
              </w:tcPr>
            </w:tcPrChange>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default"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是否集成可推广的技术模式</w:t>
            </w:r>
          </w:p>
        </w:tc>
        <w:tc>
          <w:tcPr>
            <w:tcW w:w="1097" w:type="dxa"/>
            <w:vAlign w:val="center"/>
            <w:tcPrChange w:id="254" w:author="廖丽萍" w:date="2022-10-25T14:40:22Z">
              <w:tcPr>
                <w:tcW w:w="804" w:type="dxa"/>
                <w:vAlign w:val="center"/>
              </w:tcPr>
            </w:tcPrChange>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仿宋_GB2312" w:hAnsi="仿宋_GB2312" w:eastAsia="仿宋_GB2312" w:cs="仿宋_GB2312"/>
                <w:color w:val="000000"/>
                <w:kern w:val="0"/>
                <w:sz w:val="20"/>
                <w:szCs w:val="20"/>
                <w:lang w:eastAsia="zh-CN"/>
              </w:rPr>
            </w:pPr>
          </w:p>
        </w:tc>
        <w:tc>
          <w:tcPr>
            <w:tcW w:w="3949" w:type="dxa"/>
            <w:vAlign w:val="center"/>
            <w:tcPrChange w:id="255" w:author="廖丽萍" w:date="2022-10-25T14:40:22Z">
              <w:tcPr>
                <w:tcW w:w="4052" w:type="dxa"/>
                <w:vAlign w:val="center"/>
              </w:tcPr>
            </w:tcPrChange>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bidi="ar"/>
              </w:rPr>
              <w:t>反映项目完成后，后续政策、资金保障程序，以及管理机制（人员机构）因素完善水平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atLeast"/>
          <w:jc w:val="center"/>
          <w:trPrChange w:id="256" w:author="廖丽萍" w:date="2022-10-25T14:40:22Z">
            <w:trPr>
              <w:trHeight w:val="539" w:hRule="atLeast"/>
              <w:jc w:val="center"/>
            </w:trPr>
          </w:trPrChange>
        </w:trPr>
        <w:tc>
          <w:tcPr>
            <w:tcW w:w="746" w:type="dxa"/>
            <w:vMerge w:val="continue"/>
            <w:vAlign w:val="center"/>
            <w:tcPrChange w:id="257" w:author="廖丽萍" w:date="2022-10-25T14:40:22Z">
              <w:tcPr>
                <w:tcW w:w="746" w:type="dxa"/>
                <w:vMerge w:val="continue"/>
                <w:vAlign w:val="center"/>
              </w:tcPr>
            </w:tcPrChange>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仿宋_GB2312" w:eastAsia="仿宋_GB2312" w:cs="仿宋_GB2312"/>
                <w:color w:val="000000"/>
                <w:kern w:val="0"/>
                <w:sz w:val="20"/>
                <w:szCs w:val="20"/>
              </w:rPr>
            </w:pPr>
          </w:p>
        </w:tc>
        <w:tc>
          <w:tcPr>
            <w:tcW w:w="1346" w:type="dxa"/>
            <w:vMerge w:val="continue"/>
            <w:vAlign w:val="center"/>
            <w:tcPrChange w:id="258" w:author="廖丽萍" w:date="2022-10-25T14:40:22Z">
              <w:tcPr>
                <w:tcW w:w="1040" w:type="dxa"/>
                <w:vMerge w:val="continue"/>
                <w:vAlign w:val="center"/>
              </w:tcPr>
            </w:tcPrChange>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仿宋_GB2312" w:eastAsia="仿宋_GB2312" w:cs="仿宋_GB2312"/>
                <w:color w:val="000000"/>
                <w:kern w:val="0"/>
                <w:sz w:val="20"/>
                <w:szCs w:val="20"/>
              </w:rPr>
            </w:pPr>
          </w:p>
        </w:tc>
        <w:tc>
          <w:tcPr>
            <w:tcW w:w="1926" w:type="dxa"/>
            <w:vAlign w:val="center"/>
            <w:tcPrChange w:id="259" w:author="廖丽萍" w:date="2022-10-25T14:40:22Z">
              <w:tcPr>
                <w:tcW w:w="2232" w:type="dxa"/>
                <w:vAlign w:val="center"/>
              </w:tcPr>
            </w:tcPrChange>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仿宋_GB2312" w:hAnsi="仿宋_GB2312" w:eastAsia="仿宋_GB2312" w:cs="仿宋_GB2312"/>
                <w:color w:val="000000"/>
                <w:kern w:val="0"/>
                <w:sz w:val="20"/>
                <w:szCs w:val="20"/>
                <w:lang w:val="en-US" w:eastAsia="zh-CN"/>
              </w:rPr>
            </w:pPr>
          </w:p>
        </w:tc>
        <w:tc>
          <w:tcPr>
            <w:tcW w:w="1097" w:type="dxa"/>
            <w:vAlign w:val="center"/>
            <w:tcPrChange w:id="260" w:author="廖丽萍" w:date="2022-10-25T14:40:22Z">
              <w:tcPr>
                <w:tcW w:w="804" w:type="dxa"/>
                <w:vAlign w:val="center"/>
              </w:tcPr>
            </w:tcPrChange>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仿宋_GB2312" w:hAnsi="仿宋_GB2312" w:eastAsia="仿宋_GB2312" w:cs="仿宋_GB2312"/>
                <w:color w:val="000000"/>
                <w:kern w:val="0"/>
                <w:sz w:val="20"/>
                <w:szCs w:val="20"/>
              </w:rPr>
            </w:pPr>
          </w:p>
        </w:tc>
        <w:tc>
          <w:tcPr>
            <w:tcW w:w="3949" w:type="dxa"/>
            <w:vAlign w:val="center"/>
            <w:tcPrChange w:id="261" w:author="廖丽萍" w:date="2022-10-25T14:40:22Z">
              <w:tcPr>
                <w:tcW w:w="4052" w:type="dxa"/>
                <w:vAlign w:val="center"/>
              </w:tcPr>
            </w:tcPrChange>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仿宋_GB2312" w:eastAsia="仿宋_GB2312" w:cs="仿宋_GB2312"/>
                <w:color w:val="000000"/>
                <w:kern w:val="0"/>
                <w:sz w:val="20"/>
                <w:szCs w:val="20"/>
              </w:rPr>
            </w:pPr>
          </w:p>
        </w:tc>
      </w:tr>
    </w:tbl>
    <w:p>
      <w:pPr>
        <w:keepNext w:val="0"/>
        <w:keepLines w:val="0"/>
        <w:pageBreakBefore w:val="0"/>
        <w:widowControl w:val="0"/>
        <w:kinsoku/>
        <w:wordWrap/>
        <w:overflowPunct/>
        <w:topLinePunct w:val="0"/>
        <w:autoSpaceDE/>
        <w:autoSpaceDN/>
        <w:bidi w:val="0"/>
        <w:adjustRightInd w:val="0"/>
        <w:snapToGrid w:val="0"/>
        <w:spacing w:line="360" w:lineRule="exact"/>
        <w:ind w:left="0" w:leftChars="0" w:right="0" w:rightChars="0" w:firstLine="0" w:firstLineChars="0"/>
        <w:jc w:val="both"/>
        <w:textAlignment w:val="auto"/>
        <w:outlineLvl w:val="9"/>
        <w:rPr>
          <w:rFonts w:hint="eastAsia"/>
          <w:lang w:val="en-US" w:eastAsia="zh-CN"/>
        </w:rPr>
      </w:pPr>
      <w:r>
        <w:rPr>
          <w:rFonts w:hint="eastAsia" w:ascii="仿宋_GB2312" w:hAnsi="仿宋_GB2312" w:eastAsia="仿宋_GB2312" w:cs="仿宋_GB2312"/>
          <w:color w:val="000000"/>
          <w:kern w:val="0"/>
          <w:sz w:val="22"/>
          <w:szCs w:val="22"/>
          <w:lang w:bidi="ar"/>
        </w:rPr>
        <w:t>说明：1.*是必填项，产出指标4个二级指标必填写。效益指标可选填其中某几个指标</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 xml:space="preserve">      2.红色字体的内容为举例，其中部分三级指标和指标值来源于不同一项目</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三、补助资金使用计划</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包括资金测算，使用方向等</w:t>
      </w:r>
      <w:bookmarkStart w:id="0" w:name="_GoBack"/>
      <w:bookmarkEnd w:id="0"/>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四、保障措施</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概述成立以县政府领导或县级农业农村局领导为组长的项目领导小组、相关专家组成的技术指导小组等推动项目实施的保障措施。</w:t>
      </w:r>
    </w:p>
    <w:p/>
    <w:sectPr>
      <w:pgSz w:w="11906" w:h="16838"/>
      <w:pgMar w:top="1871" w:right="1531" w:bottom="1871" w:left="1531" w:header="851" w:footer="1417" w:gutter="0"/>
      <w:cols w:space="0" w:num="1"/>
      <w:rtlGutter w:val="0"/>
      <w:docGrid w:type="lines" w:linePitch="59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廖丽萍">
    <w15:presenceInfo w15:providerId="None" w15:userId="廖丽萍"/>
  </w15:person>
  <w15:person w15:author="张小强">
    <w15:presenceInfo w15:providerId="None" w15:userId="张小强"/>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revisionView w:markup="0"/>
  <w:trackRevisions w:val="1"/>
  <w:documentProtection w:enforcement="0"/>
  <w:defaultTabStop w:val="420"/>
  <w:drawingGridVerticalSpacing w:val="29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92FCD"/>
    <w:rsid w:val="0E652DBD"/>
    <w:rsid w:val="16206A29"/>
    <w:rsid w:val="27A601C8"/>
    <w:rsid w:val="2DE92FCD"/>
    <w:rsid w:val="6CBF3D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keepNext/>
      <w:keepLines/>
      <w:spacing w:before="260" w:after="260" w:line="416" w:lineRule="auto"/>
      <w:outlineLvl w:val="2"/>
    </w:pPr>
    <w:rPr>
      <w:b/>
      <w:bCs/>
      <w:sz w:val="32"/>
      <w:szCs w:val="32"/>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6">
    <w:name w:val="font41"/>
    <w:qFormat/>
    <w:uiPriority w:val="0"/>
    <w:rPr>
      <w:rFonts w:hint="eastAsia" w:ascii="仿宋_GB2312" w:eastAsia="仿宋_GB2312" w:cs="仿宋_GB2312"/>
      <w:color w:val="000000"/>
      <w:sz w:val="22"/>
      <w:szCs w:val="22"/>
      <w:u w:val="none"/>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省农业厅</Company>
  <Pages>1</Pages>
  <Words>0</Words>
  <Characters>0</Characters>
  <Lines>0</Lines>
  <Paragraphs>0</Paragraphs>
  <TotalTime>3</TotalTime>
  <ScaleCrop>false</ScaleCrop>
  <LinksUpToDate>false</LinksUpToDate>
  <CharactersWithSpaces>0</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2022-10-17T10:17:00Z</dcterms:created>
  <dc:creator>刘含涵</dc:creator>
  <cp:lastModifiedBy>廖丽萍</cp:lastModifiedBy>
  <dcterms:modified xsi:type="dcterms:W3CDTF">2022-10-25T06:54:35Z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showFlag">
    <vt:bool>true</vt:bool>
  </property>
  <property fmtid="{D5CDD505-2E9C-101B-9397-08002B2CF9AE}" pid="4" name="userName">
    <vt:lpwstr>廖丽萍</vt:lpwstr>
  </property>
  <property fmtid="{D5CDD505-2E9C-101B-9397-08002B2CF9AE}" pid="5" name="close">
    <vt:lpwstr>true</vt:lpwstr>
  </property>
</Properties>
</file>